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8845C1" w14:textId="77777777" w:rsidR="00000000" w:rsidRPr="0081398C" w:rsidRDefault="00D80D31" w:rsidP="00642699">
      <w:pPr>
        <w:spacing w:after="200" w:line="276" w:lineRule="auto"/>
        <w:jc w:val="center"/>
        <w:rPr>
          <w:rFonts w:ascii="Arial" w:eastAsia="Calibri" w:hAnsi="Arial" w:cs="Arial"/>
          <w:b/>
          <w:szCs w:val="22"/>
          <w:lang w:val="en-GB"/>
        </w:rPr>
      </w:pPr>
      <w:r w:rsidRPr="0081398C">
        <w:rPr>
          <w:rFonts w:ascii="Arial" w:eastAsia="Calibri" w:hAnsi="Arial" w:cs="Arial"/>
          <w:b/>
          <w:bCs/>
          <w:noProof/>
          <w:szCs w:val="22"/>
        </w:rPr>
        <w:drawing>
          <wp:inline distT="0" distB="0" distL="0" distR="0" wp14:anchorId="19FE9142" wp14:editId="5617633F">
            <wp:extent cx="1276350" cy="94297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6350" cy="942975"/>
                    </a:xfrm>
                    <a:prstGeom prst="rect">
                      <a:avLst/>
                    </a:prstGeom>
                    <a:noFill/>
                  </pic:spPr>
                </pic:pic>
              </a:graphicData>
            </a:graphic>
          </wp:inline>
        </w:drawing>
      </w:r>
    </w:p>
    <w:p w14:paraId="32E8CF9C" w14:textId="77777777" w:rsidR="00000000" w:rsidRPr="0081398C" w:rsidRDefault="00D80D31" w:rsidP="00642699">
      <w:pPr>
        <w:spacing w:line="276" w:lineRule="auto"/>
        <w:jc w:val="center"/>
        <w:rPr>
          <w:rFonts w:ascii="Arial" w:eastAsia="Calibri" w:hAnsi="Arial" w:cs="Arial"/>
          <w:b/>
          <w:szCs w:val="22"/>
          <w:lang w:val="en-GB"/>
        </w:rPr>
      </w:pPr>
      <w:r w:rsidRPr="0081398C">
        <w:rPr>
          <w:rFonts w:ascii="Arial" w:eastAsia="Calibri" w:hAnsi="Arial" w:cs="Arial"/>
          <w:b/>
          <w:bCs/>
          <w:szCs w:val="22"/>
          <w:lang w:val="en-GB"/>
        </w:rPr>
        <w:t>FRAMEWORK CONTRACT NO. 560000…………..</w:t>
      </w:r>
    </w:p>
    <w:p w14:paraId="28716CFD" w14:textId="77777777" w:rsidR="00000000" w:rsidRPr="0081398C" w:rsidRDefault="00D80D31" w:rsidP="00F5678B">
      <w:pPr>
        <w:spacing w:after="200" w:line="360" w:lineRule="auto"/>
        <w:jc w:val="center"/>
        <w:rPr>
          <w:rFonts w:ascii="Arial" w:eastAsia="Calibri" w:hAnsi="Arial" w:cs="Arial"/>
          <w:sz w:val="22"/>
          <w:szCs w:val="22"/>
          <w:lang w:val="en-GB"/>
        </w:rPr>
      </w:pPr>
      <w:r w:rsidRPr="0081398C">
        <w:rPr>
          <w:rFonts w:ascii="Arial" w:eastAsia="Calibri" w:hAnsi="Arial" w:cs="Arial"/>
          <w:sz w:val="22"/>
          <w:szCs w:val="22"/>
          <w:lang w:val="en-GB"/>
        </w:rPr>
        <w:t>(hereinafter referred to as “Contract”)</w:t>
      </w:r>
    </w:p>
    <w:p w14:paraId="226EED2B" w14:textId="77777777" w:rsidR="00000000" w:rsidRPr="0081398C" w:rsidRDefault="00000000" w:rsidP="00F5678B">
      <w:pPr>
        <w:spacing w:after="200" w:line="360" w:lineRule="auto"/>
        <w:jc w:val="center"/>
        <w:rPr>
          <w:rFonts w:ascii="Arial" w:eastAsia="Calibri" w:hAnsi="Arial" w:cs="Arial"/>
          <w:szCs w:val="22"/>
          <w:lang w:val="en-GB"/>
        </w:rPr>
      </w:pPr>
    </w:p>
    <w:p w14:paraId="148D5A7F" w14:textId="77777777" w:rsidR="00000000" w:rsidRPr="0081398C" w:rsidRDefault="00D80D31" w:rsidP="00456092">
      <w:pPr>
        <w:spacing w:after="200" w:line="276" w:lineRule="auto"/>
        <w:rPr>
          <w:rFonts w:ascii="Arial" w:eastAsia="Calibri" w:hAnsi="Arial" w:cs="Arial"/>
          <w:sz w:val="22"/>
          <w:szCs w:val="22"/>
          <w:u w:val="single"/>
          <w:lang w:val="en-GB"/>
        </w:rPr>
      </w:pPr>
      <w:r w:rsidRPr="0081398C">
        <w:rPr>
          <w:rFonts w:ascii="Arial" w:eastAsia="Calibri" w:hAnsi="Arial" w:cs="Arial"/>
          <w:sz w:val="22"/>
          <w:szCs w:val="22"/>
          <w:u w:val="single"/>
          <w:lang w:val="en-GB"/>
        </w:rPr>
        <w:t>CONTENTS</w:t>
      </w:r>
    </w:p>
    <w:p w14:paraId="0DD585BE" w14:textId="77777777" w:rsidR="00000000" w:rsidRPr="0081398C" w:rsidRDefault="0081398C" w:rsidP="00C917A7">
      <w:pPr>
        <w:spacing w:after="200" w:line="360" w:lineRule="auto"/>
        <w:contextualSpacing/>
        <w:rPr>
          <w:rFonts w:ascii="Arial" w:eastAsia="Calibri" w:hAnsi="Arial" w:cs="Arial"/>
          <w:sz w:val="22"/>
          <w:szCs w:val="22"/>
          <w:lang w:val="en-GB"/>
        </w:rPr>
      </w:pPr>
      <w:r>
        <w:rPr>
          <w:rFonts w:ascii="Arial" w:eastAsia="Calibri" w:hAnsi="Arial" w:cs="Arial"/>
          <w:sz w:val="22"/>
          <w:szCs w:val="22"/>
          <w:lang w:val="en-GB"/>
        </w:rPr>
        <w:t xml:space="preserve">Article 1. Subject </w:t>
      </w:r>
      <w:r w:rsidR="00D80D31" w:rsidRPr="0081398C">
        <w:rPr>
          <w:rFonts w:ascii="Arial" w:eastAsia="Calibri" w:hAnsi="Arial" w:cs="Arial"/>
          <w:sz w:val="22"/>
          <w:szCs w:val="22"/>
          <w:lang w:val="en-GB"/>
        </w:rPr>
        <w:t>of the Contract</w:t>
      </w:r>
    </w:p>
    <w:p w14:paraId="53788810" w14:textId="77777777" w:rsidR="00000000" w:rsidRPr="0081398C" w:rsidRDefault="00D80D31" w:rsidP="00C917A7">
      <w:pPr>
        <w:spacing w:after="200" w:line="360" w:lineRule="auto"/>
        <w:contextualSpacing/>
        <w:rPr>
          <w:rFonts w:ascii="Arial" w:eastAsia="Calibri" w:hAnsi="Arial" w:cs="Arial"/>
          <w:sz w:val="22"/>
          <w:szCs w:val="22"/>
          <w:lang w:val="en-GB"/>
        </w:rPr>
      </w:pPr>
      <w:r w:rsidRPr="0081398C">
        <w:rPr>
          <w:rFonts w:ascii="Arial" w:eastAsia="Calibri" w:hAnsi="Arial" w:cs="Arial"/>
          <w:sz w:val="22"/>
          <w:szCs w:val="22"/>
          <w:lang w:val="en-GB"/>
        </w:rPr>
        <w:t>Article 2. Delivery Date of the Subject of the Contract</w:t>
      </w:r>
    </w:p>
    <w:p w14:paraId="5208B6F0" w14:textId="77777777" w:rsidR="00000000" w:rsidRPr="0081398C" w:rsidRDefault="00D80D31" w:rsidP="00C917A7">
      <w:pPr>
        <w:spacing w:after="200" w:line="360" w:lineRule="auto"/>
        <w:contextualSpacing/>
        <w:rPr>
          <w:rFonts w:ascii="Arial" w:eastAsia="Calibri" w:hAnsi="Arial" w:cs="Arial"/>
          <w:sz w:val="22"/>
          <w:szCs w:val="22"/>
          <w:lang w:val="en-GB"/>
        </w:rPr>
      </w:pPr>
      <w:r w:rsidRPr="0081398C">
        <w:rPr>
          <w:rFonts w:ascii="Arial" w:eastAsia="Calibri" w:hAnsi="Arial" w:cs="Arial"/>
          <w:sz w:val="22"/>
          <w:szCs w:val="22"/>
          <w:lang w:val="en-GB"/>
        </w:rPr>
        <w:t>Article 3. Price</w:t>
      </w:r>
    </w:p>
    <w:p w14:paraId="335EE8F5" w14:textId="77777777" w:rsidR="00000000" w:rsidRPr="0081398C" w:rsidRDefault="00D80D31" w:rsidP="00C917A7">
      <w:pPr>
        <w:spacing w:after="200" w:line="360" w:lineRule="auto"/>
        <w:contextualSpacing/>
        <w:rPr>
          <w:rFonts w:ascii="Arial" w:eastAsia="Calibri" w:hAnsi="Arial" w:cs="Arial"/>
          <w:sz w:val="22"/>
          <w:szCs w:val="22"/>
          <w:lang w:val="en-GB"/>
        </w:rPr>
      </w:pPr>
      <w:r w:rsidRPr="0081398C">
        <w:rPr>
          <w:rFonts w:ascii="Arial" w:eastAsia="Calibri" w:hAnsi="Arial" w:cs="Arial"/>
          <w:sz w:val="22"/>
          <w:szCs w:val="22"/>
          <w:lang w:val="en-GB"/>
        </w:rPr>
        <w:t>Article 4. Payment Terms and Conditions</w:t>
      </w:r>
    </w:p>
    <w:p w14:paraId="5B1BDBB0" w14:textId="77777777" w:rsidR="00000000" w:rsidRPr="0081398C" w:rsidRDefault="00D80D31" w:rsidP="00C917A7">
      <w:pPr>
        <w:spacing w:after="200" w:line="360" w:lineRule="auto"/>
        <w:contextualSpacing/>
        <w:rPr>
          <w:rFonts w:ascii="Arial" w:eastAsia="Calibri" w:hAnsi="Arial" w:cs="Arial"/>
          <w:sz w:val="22"/>
          <w:szCs w:val="22"/>
          <w:lang w:val="en-GB"/>
        </w:rPr>
      </w:pPr>
      <w:r w:rsidRPr="0081398C">
        <w:rPr>
          <w:rFonts w:ascii="Arial" w:eastAsia="Calibri" w:hAnsi="Arial" w:cs="Arial"/>
          <w:sz w:val="22"/>
          <w:szCs w:val="22"/>
          <w:lang w:val="en-GB"/>
        </w:rPr>
        <w:t xml:space="preserve">Article 5. Guarantee </w:t>
      </w:r>
    </w:p>
    <w:p w14:paraId="56C7E33A" w14:textId="77777777" w:rsidR="00000000" w:rsidRPr="0081398C" w:rsidRDefault="00D80D31" w:rsidP="00C917A7">
      <w:pPr>
        <w:spacing w:after="200" w:line="360" w:lineRule="auto"/>
        <w:contextualSpacing/>
        <w:rPr>
          <w:rFonts w:ascii="Arial" w:eastAsia="Calibri" w:hAnsi="Arial" w:cs="Arial"/>
          <w:sz w:val="22"/>
          <w:szCs w:val="22"/>
          <w:lang w:val="en-GB"/>
        </w:rPr>
      </w:pPr>
      <w:r w:rsidRPr="0081398C">
        <w:rPr>
          <w:rFonts w:ascii="Arial" w:eastAsia="Calibri" w:hAnsi="Arial" w:cs="Arial"/>
          <w:sz w:val="22"/>
          <w:szCs w:val="22"/>
          <w:lang w:val="en-GB"/>
        </w:rPr>
        <w:t>Article 6. Limit of the Contract</w:t>
      </w:r>
    </w:p>
    <w:p w14:paraId="4D64FE50" w14:textId="77777777" w:rsidR="00000000" w:rsidRPr="0081398C" w:rsidRDefault="00D80D31" w:rsidP="00C917A7">
      <w:pPr>
        <w:spacing w:after="200" w:line="360" w:lineRule="auto"/>
        <w:contextualSpacing/>
        <w:rPr>
          <w:rFonts w:ascii="Arial" w:eastAsia="Calibri" w:hAnsi="Arial" w:cs="Arial"/>
          <w:sz w:val="22"/>
          <w:szCs w:val="22"/>
          <w:lang w:val="en-GB"/>
        </w:rPr>
      </w:pPr>
      <w:r w:rsidRPr="0081398C">
        <w:rPr>
          <w:rFonts w:ascii="Arial" w:eastAsia="Calibri" w:hAnsi="Arial" w:cs="Arial"/>
          <w:sz w:val="22"/>
          <w:szCs w:val="22"/>
          <w:lang w:val="en-GB"/>
        </w:rPr>
        <w:t>Article 7. Seller’s Third-Party Liability Policy</w:t>
      </w:r>
    </w:p>
    <w:p w14:paraId="367D1F86" w14:textId="77777777" w:rsidR="00000000" w:rsidRPr="0081398C" w:rsidRDefault="00D80D31" w:rsidP="00C917A7">
      <w:pPr>
        <w:spacing w:after="200" w:line="360" w:lineRule="auto"/>
        <w:contextualSpacing/>
        <w:rPr>
          <w:rFonts w:ascii="Arial" w:eastAsia="Calibri" w:hAnsi="Arial" w:cs="Arial"/>
          <w:sz w:val="22"/>
          <w:szCs w:val="22"/>
          <w:lang w:val="en-GB"/>
        </w:rPr>
      </w:pPr>
      <w:r w:rsidRPr="0081398C">
        <w:rPr>
          <w:rFonts w:ascii="Arial" w:eastAsia="Calibri" w:hAnsi="Arial" w:cs="Arial"/>
          <w:sz w:val="22"/>
          <w:szCs w:val="22"/>
          <w:lang w:val="en-GB"/>
        </w:rPr>
        <w:t>Article 8. Final Provisions</w:t>
      </w:r>
    </w:p>
    <w:p w14:paraId="792F370F" w14:textId="77777777" w:rsidR="00000000" w:rsidRPr="0081398C" w:rsidRDefault="00000000" w:rsidP="00456092">
      <w:pPr>
        <w:spacing w:after="200" w:line="276" w:lineRule="auto"/>
        <w:rPr>
          <w:rFonts w:ascii="Arial" w:eastAsia="Calibri" w:hAnsi="Arial" w:cs="Arial"/>
          <w:sz w:val="22"/>
          <w:szCs w:val="22"/>
          <w:lang w:val="en-GB"/>
        </w:rPr>
      </w:pPr>
    </w:p>
    <w:p w14:paraId="2360436C" w14:textId="77777777" w:rsidR="00000000" w:rsidRPr="0081398C" w:rsidRDefault="00D80D31" w:rsidP="00456092">
      <w:pPr>
        <w:spacing w:after="200" w:line="276" w:lineRule="auto"/>
        <w:rPr>
          <w:rFonts w:ascii="Arial" w:eastAsia="Calibri" w:hAnsi="Arial" w:cs="Arial"/>
          <w:sz w:val="22"/>
          <w:szCs w:val="22"/>
          <w:u w:val="single"/>
          <w:lang w:val="en-GB"/>
        </w:rPr>
      </w:pPr>
      <w:r w:rsidRPr="0081398C">
        <w:rPr>
          <w:rFonts w:ascii="Arial" w:eastAsia="Calibri" w:hAnsi="Arial" w:cs="Arial"/>
          <w:sz w:val="22"/>
          <w:szCs w:val="22"/>
          <w:u w:val="single"/>
          <w:lang w:val="en-GB"/>
        </w:rPr>
        <w:t>LIST OF APPENDIXES:</w:t>
      </w:r>
    </w:p>
    <w:p w14:paraId="3F073B36" w14:textId="77777777" w:rsidR="00000000" w:rsidRPr="0081398C" w:rsidRDefault="00D80D31" w:rsidP="00C917A7">
      <w:pPr>
        <w:spacing w:after="200" w:line="276" w:lineRule="auto"/>
        <w:jc w:val="both"/>
        <w:rPr>
          <w:rFonts w:ascii="Arial" w:eastAsia="Calibri" w:hAnsi="Arial" w:cs="Arial"/>
          <w:sz w:val="22"/>
          <w:szCs w:val="22"/>
          <w:lang w:val="en-GB"/>
        </w:rPr>
      </w:pPr>
      <w:r w:rsidRPr="0081398C">
        <w:rPr>
          <w:rFonts w:ascii="Arial" w:eastAsia="Calibri" w:hAnsi="Arial" w:cs="Arial"/>
          <w:sz w:val="22"/>
          <w:szCs w:val="22"/>
          <w:lang w:val="en-GB"/>
        </w:rPr>
        <w:t>Appendix No. 1. Information consistent with valid extract from the Register of Entrepreneurs of the Buyer collected on the basis of Article 4 section 4a of the Act on the National Court Register</w:t>
      </w:r>
    </w:p>
    <w:p w14:paraId="13774A35" w14:textId="77777777" w:rsidR="00000000" w:rsidRPr="0081398C" w:rsidRDefault="00D80D31" w:rsidP="00C917A7">
      <w:pPr>
        <w:spacing w:after="200" w:line="276" w:lineRule="auto"/>
        <w:jc w:val="both"/>
        <w:rPr>
          <w:rFonts w:ascii="Arial" w:eastAsia="Calibri" w:hAnsi="Arial" w:cs="Arial"/>
          <w:sz w:val="22"/>
          <w:szCs w:val="22"/>
          <w:lang w:val="en-GB"/>
        </w:rPr>
      </w:pPr>
      <w:r w:rsidRPr="0081398C">
        <w:rPr>
          <w:rFonts w:ascii="Arial" w:eastAsia="Calibri" w:hAnsi="Arial" w:cs="Arial"/>
          <w:sz w:val="22"/>
          <w:szCs w:val="22"/>
          <w:lang w:val="en-GB"/>
        </w:rPr>
        <w:t xml:space="preserve">Appendix No. 2. Information consistent with valid extract from the Register of Entrepreneurs of the Seller collected on the basis of Article 4 section 4a of the Act on the National Court Register   </w:t>
      </w:r>
    </w:p>
    <w:p w14:paraId="62668095" w14:textId="77777777" w:rsidR="00000000" w:rsidRPr="0081398C" w:rsidRDefault="00D80D31" w:rsidP="00C917A7">
      <w:pPr>
        <w:spacing w:after="200" w:line="276" w:lineRule="auto"/>
        <w:jc w:val="both"/>
        <w:rPr>
          <w:rFonts w:ascii="Arial" w:eastAsia="Calibri" w:hAnsi="Arial" w:cs="Arial"/>
          <w:sz w:val="22"/>
          <w:szCs w:val="22"/>
          <w:lang w:val="en-GB"/>
        </w:rPr>
      </w:pPr>
      <w:r w:rsidRPr="0081398C">
        <w:rPr>
          <w:rFonts w:ascii="Arial" w:eastAsia="Calibri" w:hAnsi="Arial" w:cs="Arial"/>
          <w:sz w:val="22"/>
          <w:szCs w:val="22"/>
          <w:lang w:val="en-GB"/>
        </w:rPr>
        <w:t>Appendix No. 3. Price list of Goods with descriptions and delivery time-limits</w:t>
      </w:r>
    </w:p>
    <w:p w14:paraId="115FD037" w14:textId="77777777" w:rsidR="00000000" w:rsidRPr="0081398C" w:rsidRDefault="00D80D31" w:rsidP="00C917A7">
      <w:pPr>
        <w:spacing w:after="200" w:line="276" w:lineRule="auto"/>
        <w:jc w:val="both"/>
        <w:rPr>
          <w:rFonts w:ascii="Arial" w:eastAsia="Calibri" w:hAnsi="Arial" w:cs="Arial"/>
          <w:sz w:val="22"/>
          <w:szCs w:val="22"/>
          <w:lang w:val="en-GB"/>
        </w:rPr>
      </w:pPr>
      <w:r w:rsidRPr="0081398C">
        <w:rPr>
          <w:rFonts w:ascii="Arial" w:eastAsia="Calibri" w:hAnsi="Arial" w:cs="Arial"/>
          <w:sz w:val="22"/>
          <w:szCs w:val="22"/>
          <w:lang w:val="en-GB"/>
        </w:rPr>
        <w:t>Appendix No. 4. GENERAL TERMS AND CONDITIONS FOR PURCHASE OF GOODS AND PURCHASE OF GOODS AND PROVISION OF SERVICES of Polski Koncern Naftowy ORLEN Spółka Akcyjna - General Terms and Conditions for Purchase Rev. III/2012 6 December 2012</w:t>
      </w:r>
    </w:p>
    <w:p w14:paraId="23C379AA" w14:textId="77777777" w:rsidR="00000000" w:rsidRPr="0081398C" w:rsidRDefault="00D80D31" w:rsidP="00C917A7">
      <w:pPr>
        <w:spacing w:after="200" w:line="276" w:lineRule="auto"/>
        <w:jc w:val="both"/>
        <w:rPr>
          <w:rFonts w:ascii="Arial" w:eastAsia="Calibri" w:hAnsi="Arial" w:cs="Arial"/>
          <w:sz w:val="22"/>
          <w:szCs w:val="22"/>
          <w:lang w:val="en-GB"/>
        </w:rPr>
      </w:pPr>
      <w:r w:rsidRPr="0081398C">
        <w:rPr>
          <w:rFonts w:ascii="Arial" w:eastAsia="Calibri" w:hAnsi="Arial" w:cs="Arial"/>
          <w:sz w:val="22"/>
          <w:szCs w:val="22"/>
          <w:lang w:val="en-GB"/>
        </w:rPr>
        <w:t>Appendix No. 5. Amendments to Article 11 - Protection of Information to GENERAL TERMS AND CONDITIONS FOR PURCHASE OF GOODS AND PURCHASE OF GOODS AND PROVISION OF SERVICES of Polski Koncern Naftowy ORLEN Spółka Akcyjna - General Terms and Conditions for Purchase Rev. III/2012 6 December 2012</w:t>
      </w:r>
    </w:p>
    <w:p w14:paraId="1D1F44A1" w14:textId="77777777" w:rsidR="00000000" w:rsidRPr="0081398C" w:rsidRDefault="00D80D31" w:rsidP="00C917A7">
      <w:pPr>
        <w:spacing w:after="200" w:line="276" w:lineRule="auto"/>
        <w:jc w:val="both"/>
        <w:rPr>
          <w:rFonts w:ascii="Arial" w:eastAsia="Calibri" w:hAnsi="Arial" w:cs="Arial"/>
          <w:sz w:val="22"/>
          <w:szCs w:val="22"/>
          <w:lang w:val="en-GB"/>
        </w:rPr>
      </w:pPr>
      <w:r w:rsidRPr="0081398C">
        <w:rPr>
          <w:rFonts w:ascii="Arial" w:eastAsia="Calibri" w:hAnsi="Arial" w:cs="Arial"/>
          <w:sz w:val="22"/>
          <w:szCs w:val="22"/>
          <w:lang w:val="en-GB"/>
        </w:rPr>
        <w:t>Appendix No. 6. Requirements connected with receipt of delivery of goods to a warehouse of PKN ORLEN S.A.</w:t>
      </w:r>
    </w:p>
    <w:p w14:paraId="53988E1B" w14:textId="77777777" w:rsidR="00000000" w:rsidRPr="0081398C" w:rsidRDefault="00D80D31" w:rsidP="009D60D5">
      <w:pPr>
        <w:spacing w:after="200" w:line="276" w:lineRule="auto"/>
        <w:jc w:val="both"/>
        <w:rPr>
          <w:rFonts w:ascii="Arial" w:eastAsia="Calibri" w:hAnsi="Arial" w:cs="Arial"/>
          <w:sz w:val="22"/>
          <w:szCs w:val="22"/>
          <w:lang w:val="en-GB"/>
        </w:rPr>
      </w:pPr>
      <w:r w:rsidRPr="0081398C">
        <w:rPr>
          <w:rFonts w:ascii="Arial" w:eastAsia="Calibri" w:hAnsi="Arial" w:cs="Arial"/>
          <w:sz w:val="22"/>
          <w:szCs w:val="22"/>
          <w:lang w:val="en-GB"/>
        </w:rPr>
        <w:lastRenderedPageBreak/>
        <w:t>Appendix No. 7. Agreement on sending invoices in an electronic form</w:t>
      </w:r>
    </w:p>
    <w:p w14:paraId="1E9095CD" w14:textId="77777777" w:rsidR="00000000" w:rsidRPr="0081398C" w:rsidRDefault="00000000" w:rsidP="00456092">
      <w:pPr>
        <w:rPr>
          <w:rFonts w:ascii="Arial" w:hAnsi="Arial" w:cs="Arial"/>
          <w:sz w:val="22"/>
          <w:lang w:val="en-GB"/>
        </w:rPr>
      </w:pPr>
    </w:p>
    <w:p w14:paraId="2BCF93D8" w14:textId="77777777" w:rsidR="00000000" w:rsidRPr="0081398C" w:rsidRDefault="00000000" w:rsidP="00456092">
      <w:pPr>
        <w:rPr>
          <w:rFonts w:ascii="Arial" w:hAnsi="Arial" w:cs="Arial"/>
          <w:sz w:val="22"/>
          <w:lang w:val="en-GB"/>
        </w:rPr>
      </w:pPr>
    </w:p>
    <w:p w14:paraId="55678C0D" w14:textId="77777777" w:rsidR="00000000" w:rsidRPr="0081398C" w:rsidRDefault="00000000" w:rsidP="00456092">
      <w:pPr>
        <w:rPr>
          <w:rFonts w:ascii="Arial" w:hAnsi="Arial" w:cs="Arial"/>
          <w:sz w:val="22"/>
          <w:lang w:val="en-GB"/>
        </w:rPr>
      </w:pPr>
    </w:p>
    <w:p w14:paraId="0074AC9D" w14:textId="77777777" w:rsidR="00000000" w:rsidRPr="0081398C" w:rsidRDefault="00D80D31" w:rsidP="00456092">
      <w:pPr>
        <w:rPr>
          <w:rFonts w:ascii="Arial" w:hAnsi="Arial" w:cs="Arial"/>
          <w:sz w:val="22"/>
          <w:lang w:val="en-GB"/>
        </w:rPr>
      </w:pPr>
      <w:r w:rsidRPr="0081398C">
        <w:rPr>
          <w:rFonts w:ascii="Arial" w:hAnsi="Arial" w:cs="Arial"/>
          <w:sz w:val="22"/>
          <w:lang w:val="en-GB"/>
        </w:rPr>
        <w:t xml:space="preserve">The Contract was concluded on [date] ……………………. in Płock, </w:t>
      </w:r>
    </w:p>
    <w:p w14:paraId="170EA701" w14:textId="77777777" w:rsidR="00000000" w:rsidRPr="0081398C" w:rsidRDefault="00000000" w:rsidP="00456092">
      <w:pPr>
        <w:rPr>
          <w:rFonts w:ascii="Arial" w:hAnsi="Arial" w:cs="Arial"/>
          <w:sz w:val="22"/>
          <w:lang w:val="en-GB"/>
        </w:rPr>
      </w:pPr>
    </w:p>
    <w:p w14:paraId="28298C09" w14:textId="77777777" w:rsidR="00000000" w:rsidRPr="0081398C" w:rsidRDefault="00D80D31" w:rsidP="00456092">
      <w:pPr>
        <w:rPr>
          <w:rFonts w:ascii="Arial" w:hAnsi="Arial" w:cs="Arial"/>
          <w:sz w:val="22"/>
          <w:lang w:val="en-GB"/>
        </w:rPr>
      </w:pPr>
      <w:r w:rsidRPr="0081398C">
        <w:rPr>
          <w:rFonts w:ascii="Arial" w:hAnsi="Arial" w:cs="Arial"/>
          <w:sz w:val="22"/>
          <w:lang w:val="en-GB"/>
        </w:rPr>
        <w:t>between:</w:t>
      </w:r>
    </w:p>
    <w:p w14:paraId="5CEDFCDD" w14:textId="77777777" w:rsidR="00000000" w:rsidRPr="0081398C" w:rsidRDefault="00000000" w:rsidP="00456092">
      <w:pPr>
        <w:rPr>
          <w:rFonts w:ascii="Arial" w:hAnsi="Arial" w:cs="Arial"/>
          <w:sz w:val="22"/>
          <w:lang w:val="en-GB"/>
        </w:rPr>
      </w:pPr>
    </w:p>
    <w:p w14:paraId="310A8656" w14:textId="77777777" w:rsidR="00000000" w:rsidRPr="0081398C" w:rsidRDefault="00D80D31" w:rsidP="00E045D0">
      <w:pPr>
        <w:spacing w:before="120"/>
        <w:jc w:val="both"/>
        <w:rPr>
          <w:rFonts w:ascii="Arial" w:hAnsi="Arial" w:cs="Arial"/>
          <w:sz w:val="22"/>
          <w:szCs w:val="22"/>
          <w:lang w:val="en-GB"/>
        </w:rPr>
      </w:pPr>
      <w:del w:id="0" w:author="Cieśla Piotr (PKN)" w:date="2025-06-09T14:49:00Z">
        <w:r w:rsidRPr="0081398C" w:rsidDel="00187C7D">
          <w:rPr>
            <w:rFonts w:ascii="Arial" w:hAnsi="Arial" w:cs="Arial"/>
            <w:b/>
            <w:bCs/>
            <w:sz w:val="22"/>
            <w:szCs w:val="22"/>
            <w:lang w:val="en-GB"/>
          </w:rPr>
          <w:delText xml:space="preserve">Polski Koncern Naftowy </w:delText>
        </w:r>
      </w:del>
      <w:r w:rsidRPr="0081398C">
        <w:rPr>
          <w:rFonts w:ascii="Arial" w:hAnsi="Arial" w:cs="Arial"/>
          <w:b/>
          <w:bCs/>
          <w:sz w:val="22"/>
          <w:szCs w:val="22"/>
          <w:lang w:val="en-GB"/>
        </w:rPr>
        <w:t xml:space="preserve">ORLEN Spółka Akcyjna </w:t>
      </w:r>
      <w:r w:rsidRPr="0081398C">
        <w:rPr>
          <w:rFonts w:ascii="Arial" w:hAnsi="Arial" w:cs="Arial"/>
          <w:sz w:val="22"/>
          <w:szCs w:val="22"/>
          <w:lang w:val="en-GB"/>
        </w:rPr>
        <w:t xml:space="preserve">with its registered office in Płock, </w:t>
      </w:r>
      <w:r w:rsidRPr="0081398C">
        <w:rPr>
          <w:rFonts w:ascii="Arial" w:hAnsi="Arial" w:cs="Arial"/>
          <w:sz w:val="22"/>
          <w:szCs w:val="22"/>
          <w:lang w:val="en-GB"/>
        </w:rPr>
        <w:br/>
        <w:t xml:space="preserve">ul. Chemików 7, 09-411 Płock, entered into the National Court Register kept by the District Court for the </w:t>
      </w:r>
      <w:del w:id="1" w:author="Cieśla Piotr (PKN)" w:date="2025-06-09T14:50:00Z">
        <w:r w:rsidRPr="0081398C" w:rsidDel="00232BCC">
          <w:rPr>
            <w:rFonts w:ascii="Arial" w:hAnsi="Arial" w:cs="Arial"/>
            <w:sz w:val="22"/>
            <w:szCs w:val="22"/>
            <w:lang w:val="en-GB"/>
          </w:rPr>
          <w:delText xml:space="preserve">Capital </w:delText>
        </w:r>
      </w:del>
      <w:r w:rsidRPr="0081398C">
        <w:rPr>
          <w:rFonts w:ascii="Arial" w:hAnsi="Arial" w:cs="Arial"/>
          <w:sz w:val="22"/>
          <w:szCs w:val="22"/>
          <w:lang w:val="en-GB"/>
        </w:rPr>
        <w:t xml:space="preserve">City of </w:t>
      </w:r>
      <w:del w:id="2" w:author="Cieśla Piotr (PKN)" w:date="2025-06-09T14:50:00Z">
        <w:r w:rsidRPr="0081398C" w:rsidDel="00232BCC">
          <w:rPr>
            <w:rFonts w:ascii="Arial" w:hAnsi="Arial" w:cs="Arial"/>
            <w:sz w:val="22"/>
            <w:szCs w:val="22"/>
            <w:lang w:val="en-GB"/>
          </w:rPr>
          <w:delText>Warsaw</w:delText>
        </w:r>
      </w:del>
      <w:ins w:id="3" w:author="Cieśla Piotr (PKN)" w:date="2025-06-09T14:50:00Z">
        <w:r w:rsidR="00232BCC">
          <w:rPr>
            <w:rFonts w:ascii="Arial" w:hAnsi="Arial" w:cs="Arial"/>
            <w:sz w:val="22"/>
            <w:szCs w:val="22"/>
            <w:lang w:val="en-GB"/>
          </w:rPr>
          <w:t>Łódź</w:t>
        </w:r>
      </w:ins>
      <w:r w:rsidRPr="0081398C">
        <w:rPr>
          <w:rFonts w:ascii="Arial" w:hAnsi="Arial" w:cs="Arial"/>
          <w:sz w:val="22"/>
          <w:szCs w:val="22"/>
          <w:lang w:val="en-GB"/>
        </w:rPr>
        <w:t xml:space="preserve">, the </w:t>
      </w:r>
      <w:del w:id="4" w:author="Cieśla Piotr (PKN)" w:date="2025-06-09T14:50:00Z">
        <w:r w:rsidRPr="0081398C" w:rsidDel="00232BCC">
          <w:rPr>
            <w:rFonts w:ascii="Arial" w:hAnsi="Arial" w:cs="Arial"/>
            <w:sz w:val="22"/>
            <w:szCs w:val="22"/>
            <w:lang w:val="en-GB"/>
          </w:rPr>
          <w:delText>14</w:delText>
        </w:r>
      </w:del>
      <w:ins w:id="5" w:author="Cieśla Piotr (PKN)" w:date="2025-06-09T14:50:00Z">
        <w:r w:rsidR="00232BCC">
          <w:rPr>
            <w:rFonts w:ascii="Arial" w:hAnsi="Arial" w:cs="Arial"/>
            <w:sz w:val="22"/>
            <w:szCs w:val="22"/>
            <w:lang w:val="en-GB"/>
          </w:rPr>
          <w:t>20</w:t>
        </w:r>
      </w:ins>
      <w:r w:rsidRPr="0081398C">
        <w:rPr>
          <w:rFonts w:ascii="Arial" w:hAnsi="Arial" w:cs="Arial"/>
          <w:sz w:val="22"/>
          <w:szCs w:val="22"/>
          <w:lang w:val="en-GB"/>
        </w:rPr>
        <w:t xml:space="preserve">th Commercial Division of the National Court Register, under the National Court Register [KRS] number: 0000028860, NIP [Tax ID No.]: 774-00-01-454 with share capital/fully paid in of PLN </w:t>
      </w:r>
      <w:ins w:id="6" w:author="Cieśla Piotr (PKN)" w:date="2025-06-09T14:51:00Z">
        <w:r w:rsidR="00232BCC" w:rsidRPr="00232BCC">
          <w:rPr>
            <w:rFonts w:ascii="Arial" w:hAnsi="Arial" w:cs="Arial"/>
            <w:sz w:val="22"/>
            <w:szCs w:val="22"/>
            <w:lang w:val="en-GB"/>
          </w:rPr>
          <w:t xml:space="preserve">1 451 177 561,25 </w:t>
        </w:r>
      </w:ins>
      <w:del w:id="7" w:author="Cieśla Piotr (PKN)" w:date="2025-06-09T14:51:00Z">
        <w:r w:rsidRPr="0081398C" w:rsidDel="00232BCC">
          <w:rPr>
            <w:rFonts w:ascii="Arial" w:hAnsi="Arial" w:cs="Arial"/>
            <w:sz w:val="22"/>
            <w:szCs w:val="22"/>
            <w:lang w:val="en-GB"/>
          </w:rPr>
          <w:delText>534,636,326.25</w:delText>
        </w:r>
      </w:del>
      <w:r w:rsidRPr="0081398C">
        <w:rPr>
          <w:rFonts w:ascii="Arial" w:hAnsi="Arial" w:cs="Arial"/>
          <w:sz w:val="22"/>
          <w:szCs w:val="22"/>
          <w:lang w:val="en-GB"/>
        </w:rPr>
        <w:t xml:space="preserve"> hereinafter referred to as </w:t>
      </w:r>
      <w:r w:rsidRPr="0081398C">
        <w:rPr>
          <w:rFonts w:ascii="Arial" w:hAnsi="Arial" w:cs="Arial"/>
          <w:b/>
          <w:bCs/>
          <w:sz w:val="22"/>
          <w:szCs w:val="22"/>
          <w:lang w:val="en-GB"/>
        </w:rPr>
        <w:t>“Buyer”</w:t>
      </w:r>
      <w:r w:rsidRPr="0081398C">
        <w:rPr>
          <w:rFonts w:ascii="Arial" w:hAnsi="Arial" w:cs="Arial"/>
          <w:sz w:val="22"/>
          <w:szCs w:val="22"/>
          <w:lang w:val="en-GB"/>
        </w:rPr>
        <w:t xml:space="preserve"> represented by:</w:t>
      </w:r>
    </w:p>
    <w:p w14:paraId="7BD05D84" w14:textId="77777777" w:rsidR="00000000" w:rsidRPr="0081398C" w:rsidRDefault="00000000" w:rsidP="00E045D0">
      <w:pPr>
        <w:widowControl w:val="0"/>
        <w:rPr>
          <w:rFonts w:ascii="Arial" w:hAnsi="Arial" w:cs="Arial"/>
          <w:sz w:val="22"/>
          <w:szCs w:val="20"/>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14"/>
        <w:gridCol w:w="5146"/>
      </w:tblGrid>
      <w:tr w:rsidR="0082089B" w:rsidRPr="0081398C" w14:paraId="7E44E62D" w14:textId="77777777" w:rsidTr="00E25032">
        <w:tc>
          <w:tcPr>
            <w:tcW w:w="4214" w:type="dxa"/>
            <w:vAlign w:val="center"/>
          </w:tcPr>
          <w:p w14:paraId="03A08DB6" w14:textId="77777777" w:rsidR="00000000" w:rsidRPr="0081398C" w:rsidRDefault="00D80D31" w:rsidP="00E045D0">
            <w:pPr>
              <w:spacing w:line="360" w:lineRule="auto"/>
              <w:rPr>
                <w:rFonts w:ascii="Arial" w:hAnsi="Arial" w:cs="Arial"/>
                <w:b/>
                <w:sz w:val="22"/>
                <w:szCs w:val="22"/>
                <w:lang w:val="en-GB"/>
              </w:rPr>
            </w:pPr>
            <w:r w:rsidRPr="0081398C">
              <w:rPr>
                <w:rFonts w:ascii="Arial" w:hAnsi="Arial" w:cs="Arial"/>
                <w:b/>
                <w:bCs/>
                <w:sz w:val="22"/>
                <w:szCs w:val="22"/>
                <w:lang w:val="en-GB"/>
              </w:rPr>
              <w:t xml:space="preserve">First name and Last name </w:t>
            </w:r>
            <w:r w:rsidRPr="0081398C">
              <w:rPr>
                <w:rFonts w:ascii="Arial" w:hAnsi="Arial" w:cs="Arial"/>
                <w:sz w:val="22"/>
                <w:szCs w:val="22"/>
                <w:lang w:val="en-GB"/>
              </w:rPr>
              <w:tab/>
            </w:r>
          </w:p>
        </w:tc>
        <w:tc>
          <w:tcPr>
            <w:tcW w:w="5146" w:type="dxa"/>
            <w:vAlign w:val="center"/>
          </w:tcPr>
          <w:p w14:paraId="4169433A" w14:textId="77777777" w:rsidR="00000000" w:rsidRPr="0081398C" w:rsidRDefault="00D80D31" w:rsidP="00E045D0">
            <w:pPr>
              <w:spacing w:line="360" w:lineRule="auto"/>
              <w:rPr>
                <w:rFonts w:ascii="Arial" w:hAnsi="Arial" w:cs="Arial"/>
                <w:sz w:val="22"/>
                <w:szCs w:val="22"/>
                <w:lang w:val="en-GB"/>
              </w:rPr>
            </w:pPr>
            <w:r w:rsidRPr="0081398C">
              <w:rPr>
                <w:rFonts w:ascii="Arial" w:hAnsi="Arial" w:cs="Arial"/>
                <w:b/>
                <w:bCs/>
                <w:sz w:val="22"/>
                <w:szCs w:val="22"/>
                <w:lang w:val="en-GB"/>
              </w:rPr>
              <w:t>Position</w:t>
            </w:r>
          </w:p>
        </w:tc>
      </w:tr>
      <w:tr w:rsidR="0082089B" w:rsidRPr="0081398C" w14:paraId="790F6893" w14:textId="77777777" w:rsidTr="00E25032">
        <w:tc>
          <w:tcPr>
            <w:tcW w:w="4214" w:type="dxa"/>
            <w:vAlign w:val="center"/>
          </w:tcPr>
          <w:p w14:paraId="343F51F2" w14:textId="77777777" w:rsidR="00000000" w:rsidRPr="0081398C" w:rsidRDefault="00000000" w:rsidP="00E045D0">
            <w:pPr>
              <w:spacing w:line="360" w:lineRule="auto"/>
              <w:rPr>
                <w:rFonts w:ascii="Arial" w:hAnsi="Arial" w:cs="Arial"/>
                <w:b/>
                <w:bCs/>
                <w:sz w:val="22"/>
                <w:szCs w:val="22"/>
                <w:lang w:val="en-GB"/>
              </w:rPr>
            </w:pPr>
          </w:p>
        </w:tc>
        <w:tc>
          <w:tcPr>
            <w:tcW w:w="5146" w:type="dxa"/>
            <w:vAlign w:val="center"/>
          </w:tcPr>
          <w:p w14:paraId="7C3785A8" w14:textId="77777777" w:rsidR="00000000" w:rsidRPr="0081398C" w:rsidRDefault="00000000" w:rsidP="00E045D0">
            <w:pPr>
              <w:spacing w:line="360" w:lineRule="auto"/>
              <w:rPr>
                <w:rFonts w:ascii="Arial" w:hAnsi="Arial" w:cs="Arial"/>
                <w:b/>
                <w:bCs/>
                <w:sz w:val="22"/>
                <w:szCs w:val="22"/>
                <w:lang w:val="en-GB"/>
              </w:rPr>
            </w:pPr>
          </w:p>
        </w:tc>
      </w:tr>
    </w:tbl>
    <w:p w14:paraId="5F2BDAFE" w14:textId="77777777" w:rsidR="00000000" w:rsidRPr="0081398C" w:rsidRDefault="00D80D31" w:rsidP="00E045D0">
      <w:pPr>
        <w:widowControl w:val="0"/>
        <w:jc w:val="both"/>
        <w:rPr>
          <w:rFonts w:ascii="Arial" w:hAnsi="Arial" w:cs="Arial"/>
          <w:sz w:val="20"/>
          <w:szCs w:val="20"/>
          <w:lang w:val="en-GB"/>
        </w:rPr>
      </w:pPr>
      <w:r w:rsidRPr="0081398C">
        <w:rPr>
          <w:rFonts w:ascii="Arial" w:hAnsi="Arial" w:cs="Arial"/>
          <w:sz w:val="20"/>
          <w:szCs w:val="20"/>
          <w:lang w:val="en-GB"/>
        </w:rPr>
        <w:t xml:space="preserve">(information consistent with valid extract from the Register of Entrepreneurs of the Buyer collected on the basis of Article 4 section 4a of the Act on the National Court Register forms </w:t>
      </w:r>
      <w:r w:rsidRPr="0081398C">
        <w:rPr>
          <w:rFonts w:ascii="Arial" w:hAnsi="Arial" w:cs="Arial"/>
          <w:b/>
          <w:bCs/>
          <w:sz w:val="20"/>
          <w:szCs w:val="20"/>
          <w:lang w:val="en-GB"/>
        </w:rPr>
        <w:t>Appendix No. 1</w:t>
      </w:r>
      <w:r w:rsidRPr="0081398C">
        <w:rPr>
          <w:rFonts w:ascii="Arial" w:hAnsi="Arial" w:cs="Arial"/>
          <w:sz w:val="20"/>
          <w:szCs w:val="20"/>
          <w:lang w:val="en-GB"/>
        </w:rPr>
        <w:t xml:space="preserve">) </w:t>
      </w:r>
    </w:p>
    <w:p w14:paraId="307D2B66" w14:textId="77777777" w:rsidR="00000000" w:rsidRPr="0081398C" w:rsidRDefault="00D80D31" w:rsidP="00E045D0">
      <w:pPr>
        <w:jc w:val="both"/>
        <w:rPr>
          <w:rFonts w:ascii="Arial" w:hAnsi="Arial" w:cs="Arial"/>
          <w:sz w:val="22"/>
          <w:szCs w:val="20"/>
          <w:lang w:val="en-GB"/>
        </w:rPr>
      </w:pPr>
      <w:r w:rsidRPr="0081398C">
        <w:rPr>
          <w:rFonts w:ascii="Arial" w:hAnsi="Arial" w:cs="Arial"/>
          <w:sz w:val="22"/>
          <w:szCs w:val="20"/>
          <w:lang w:val="en-GB"/>
        </w:rPr>
        <w:t>and</w:t>
      </w:r>
    </w:p>
    <w:p w14:paraId="4CF6BBD3" w14:textId="77777777" w:rsidR="00000000" w:rsidRPr="0081398C" w:rsidRDefault="00D80D31" w:rsidP="00E045D0">
      <w:pPr>
        <w:jc w:val="both"/>
        <w:rPr>
          <w:rFonts w:ascii="Arial" w:hAnsi="Arial" w:cs="Arial"/>
          <w:sz w:val="22"/>
          <w:szCs w:val="22"/>
          <w:lang w:val="en-GB"/>
        </w:rPr>
      </w:pPr>
      <w:r w:rsidRPr="0081398C">
        <w:rPr>
          <w:rFonts w:ascii="Arial" w:hAnsi="Arial" w:cs="Arial"/>
          <w:sz w:val="22"/>
          <w:szCs w:val="22"/>
          <w:lang w:val="en-GB"/>
        </w:rPr>
        <w:t xml:space="preserve"> ……………………………………. entered into the National Court Register under the number ………………………. by the District Court in …………………………………………………., NIP [Tax ID No.]: …………….., REGON [National Business Reg. No.]: …………….</w:t>
      </w:r>
    </w:p>
    <w:p w14:paraId="30906A57" w14:textId="77777777" w:rsidR="00000000" w:rsidRPr="0081398C" w:rsidRDefault="00D80D31" w:rsidP="00E045D0">
      <w:pPr>
        <w:suppressAutoHyphens/>
        <w:jc w:val="both"/>
        <w:rPr>
          <w:rFonts w:ascii="Arial" w:hAnsi="Arial" w:cs="Arial"/>
          <w:spacing w:val="-3"/>
          <w:sz w:val="22"/>
          <w:szCs w:val="22"/>
          <w:lang w:val="en-GB"/>
        </w:rPr>
      </w:pPr>
      <w:r w:rsidRPr="0081398C">
        <w:rPr>
          <w:rFonts w:ascii="Arial" w:hAnsi="Arial" w:cs="Arial"/>
          <w:sz w:val="22"/>
          <w:szCs w:val="22"/>
          <w:lang w:val="en-GB"/>
        </w:rPr>
        <w:t xml:space="preserve">hereinafter referred to as </w:t>
      </w:r>
      <w:r w:rsidRPr="0081398C">
        <w:rPr>
          <w:rFonts w:ascii="Arial" w:hAnsi="Arial" w:cs="Arial"/>
          <w:b/>
          <w:bCs/>
          <w:sz w:val="22"/>
          <w:szCs w:val="22"/>
          <w:lang w:val="en-GB"/>
        </w:rPr>
        <w:t>“Seller”</w:t>
      </w:r>
      <w:r w:rsidRPr="0081398C">
        <w:rPr>
          <w:rFonts w:ascii="Arial" w:hAnsi="Arial" w:cs="Arial"/>
          <w:sz w:val="22"/>
          <w:szCs w:val="22"/>
          <w:lang w:val="en-GB"/>
        </w:rPr>
        <w:t>, represented by:</w:t>
      </w:r>
    </w:p>
    <w:p w14:paraId="2F4C5988" w14:textId="77777777" w:rsidR="00000000" w:rsidRPr="0081398C" w:rsidRDefault="00000000" w:rsidP="00E045D0">
      <w:pPr>
        <w:widowControl w:val="0"/>
        <w:rPr>
          <w:rFonts w:ascii="Arial" w:hAnsi="Arial" w:cs="Arial"/>
          <w:sz w:val="22"/>
          <w:szCs w:val="20"/>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14"/>
        <w:gridCol w:w="5146"/>
      </w:tblGrid>
      <w:tr w:rsidR="0082089B" w:rsidRPr="0081398C" w14:paraId="5A7C7696" w14:textId="77777777" w:rsidTr="00E25032">
        <w:tc>
          <w:tcPr>
            <w:tcW w:w="4214" w:type="dxa"/>
            <w:vAlign w:val="center"/>
          </w:tcPr>
          <w:p w14:paraId="1F138CA7" w14:textId="77777777" w:rsidR="00000000" w:rsidRPr="0081398C" w:rsidRDefault="00D80D31" w:rsidP="00E045D0">
            <w:pPr>
              <w:spacing w:line="360" w:lineRule="auto"/>
              <w:rPr>
                <w:rFonts w:ascii="Arial" w:hAnsi="Arial" w:cs="Arial"/>
                <w:b/>
                <w:sz w:val="22"/>
                <w:szCs w:val="22"/>
                <w:lang w:val="en-GB"/>
              </w:rPr>
            </w:pPr>
            <w:r w:rsidRPr="0081398C">
              <w:rPr>
                <w:rFonts w:ascii="Arial" w:hAnsi="Arial" w:cs="Arial"/>
                <w:b/>
                <w:bCs/>
                <w:sz w:val="22"/>
                <w:szCs w:val="22"/>
                <w:lang w:val="en-GB"/>
              </w:rPr>
              <w:t xml:space="preserve">First name and Last name  </w:t>
            </w:r>
          </w:p>
        </w:tc>
        <w:tc>
          <w:tcPr>
            <w:tcW w:w="5146" w:type="dxa"/>
            <w:vAlign w:val="center"/>
          </w:tcPr>
          <w:p w14:paraId="4C0798C4" w14:textId="77777777" w:rsidR="00000000" w:rsidRPr="0081398C" w:rsidRDefault="00D80D31" w:rsidP="00E045D0">
            <w:pPr>
              <w:spacing w:line="360" w:lineRule="auto"/>
              <w:rPr>
                <w:rFonts w:ascii="Arial" w:hAnsi="Arial" w:cs="Arial"/>
                <w:b/>
                <w:sz w:val="22"/>
                <w:szCs w:val="22"/>
                <w:lang w:val="en-GB"/>
              </w:rPr>
            </w:pPr>
            <w:r w:rsidRPr="0081398C">
              <w:rPr>
                <w:rFonts w:ascii="Arial" w:hAnsi="Arial" w:cs="Arial"/>
                <w:b/>
                <w:bCs/>
                <w:sz w:val="22"/>
                <w:szCs w:val="22"/>
                <w:lang w:val="en-GB"/>
              </w:rPr>
              <w:t>Position</w:t>
            </w:r>
          </w:p>
        </w:tc>
      </w:tr>
      <w:tr w:rsidR="0082089B" w:rsidRPr="0081398C" w14:paraId="770C37E4" w14:textId="77777777" w:rsidTr="00E25032">
        <w:tc>
          <w:tcPr>
            <w:tcW w:w="4214" w:type="dxa"/>
            <w:vAlign w:val="center"/>
          </w:tcPr>
          <w:p w14:paraId="73DE3B18" w14:textId="77777777" w:rsidR="00000000" w:rsidRPr="0081398C" w:rsidRDefault="00000000" w:rsidP="00E045D0">
            <w:pPr>
              <w:spacing w:line="360" w:lineRule="auto"/>
              <w:rPr>
                <w:rFonts w:ascii="Arial" w:hAnsi="Arial" w:cs="Arial"/>
                <w:b/>
                <w:bCs/>
                <w:sz w:val="22"/>
                <w:szCs w:val="22"/>
                <w:lang w:val="en-GB"/>
              </w:rPr>
            </w:pPr>
          </w:p>
        </w:tc>
        <w:tc>
          <w:tcPr>
            <w:tcW w:w="5146" w:type="dxa"/>
            <w:vAlign w:val="center"/>
          </w:tcPr>
          <w:p w14:paraId="2F8E096C" w14:textId="77777777" w:rsidR="00000000" w:rsidRPr="0081398C" w:rsidRDefault="00000000" w:rsidP="00E045D0">
            <w:pPr>
              <w:spacing w:line="360" w:lineRule="auto"/>
              <w:rPr>
                <w:rFonts w:ascii="Arial" w:hAnsi="Arial" w:cs="Arial"/>
                <w:b/>
                <w:bCs/>
                <w:sz w:val="22"/>
                <w:szCs w:val="22"/>
                <w:lang w:val="en-GB"/>
              </w:rPr>
            </w:pPr>
          </w:p>
        </w:tc>
      </w:tr>
    </w:tbl>
    <w:p w14:paraId="2AC926DB" w14:textId="77777777" w:rsidR="00000000" w:rsidRPr="0081398C" w:rsidRDefault="00D80D31" w:rsidP="00E045D0">
      <w:pPr>
        <w:jc w:val="both"/>
        <w:rPr>
          <w:rFonts w:ascii="Arial" w:hAnsi="Arial" w:cs="Arial"/>
          <w:sz w:val="22"/>
          <w:lang w:val="en-GB"/>
        </w:rPr>
      </w:pPr>
      <w:r w:rsidRPr="0081398C">
        <w:rPr>
          <w:rFonts w:ascii="Arial" w:hAnsi="Arial" w:cs="Arial"/>
          <w:color w:val="000000"/>
          <w:sz w:val="20"/>
          <w:szCs w:val="20"/>
          <w:lang w:val="en-GB"/>
        </w:rPr>
        <w:t xml:space="preserve">(information consistent with valid extract from the Register of Entrepreneurs of the </w:t>
      </w:r>
      <w:r w:rsidRPr="0081398C">
        <w:rPr>
          <w:rFonts w:ascii="Arial" w:hAnsi="Arial" w:cs="Arial"/>
          <w:sz w:val="20"/>
          <w:szCs w:val="20"/>
          <w:lang w:val="en-GB"/>
        </w:rPr>
        <w:t>Seller</w:t>
      </w:r>
      <w:r w:rsidRPr="0081398C">
        <w:rPr>
          <w:rFonts w:ascii="Arial" w:hAnsi="Arial" w:cs="Arial"/>
          <w:color w:val="000000"/>
          <w:sz w:val="20"/>
          <w:szCs w:val="20"/>
          <w:lang w:val="en-GB"/>
        </w:rPr>
        <w:t xml:space="preserve"> </w:t>
      </w:r>
      <w:del w:id="8" w:author="Cieśla Piotr (PKN)" w:date="2025-06-09T14:51:00Z">
        <w:r w:rsidRPr="0081398C" w:rsidDel="00232BCC">
          <w:rPr>
            <w:rFonts w:ascii="Arial" w:hAnsi="Arial" w:cs="Arial"/>
            <w:color w:val="000000"/>
            <w:sz w:val="20"/>
            <w:szCs w:val="20"/>
            <w:lang w:val="en-GB"/>
          </w:rPr>
          <w:delText>collected on the basis of Article 4 section 4a of the Act on the National Court Register</w:delText>
        </w:r>
        <w:r w:rsidRPr="0081398C" w:rsidDel="00232BCC">
          <w:rPr>
            <w:rFonts w:ascii="Arial" w:hAnsi="Arial" w:cs="Arial"/>
            <w:sz w:val="20"/>
            <w:szCs w:val="20"/>
            <w:lang w:val="en-GB"/>
          </w:rPr>
          <w:delText xml:space="preserve"> </w:delText>
        </w:r>
      </w:del>
      <w:r w:rsidRPr="0081398C">
        <w:rPr>
          <w:rFonts w:ascii="Arial" w:hAnsi="Arial" w:cs="Arial"/>
          <w:sz w:val="20"/>
          <w:szCs w:val="20"/>
          <w:lang w:val="en-GB"/>
        </w:rPr>
        <w:t xml:space="preserve">forms </w:t>
      </w:r>
      <w:r w:rsidRPr="0081398C">
        <w:rPr>
          <w:rFonts w:ascii="Arial" w:hAnsi="Arial" w:cs="Arial"/>
          <w:b/>
          <w:bCs/>
          <w:sz w:val="20"/>
          <w:szCs w:val="20"/>
          <w:lang w:val="en-GB"/>
        </w:rPr>
        <w:t>Appendix No. 2</w:t>
      </w:r>
      <w:r w:rsidRPr="0081398C">
        <w:rPr>
          <w:rFonts w:ascii="Arial" w:hAnsi="Arial" w:cs="Arial"/>
          <w:sz w:val="20"/>
          <w:szCs w:val="20"/>
          <w:lang w:val="en-GB"/>
        </w:rPr>
        <w:t>).</w:t>
      </w:r>
    </w:p>
    <w:p w14:paraId="01E4714F" w14:textId="77777777" w:rsidR="00000000" w:rsidRPr="0081398C" w:rsidRDefault="00000000" w:rsidP="00456092">
      <w:pPr>
        <w:jc w:val="both"/>
        <w:rPr>
          <w:rFonts w:ascii="Arial" w:hAnsi="Arial" w:cs="Arial"/>
          <w:sz w:val="22"/>
          <w:lang w:val="en-GB"/>
        </w:rPr>
      </w:pPr>
    </w:p>
    <w:p w14:paraId="33DB9DB2" w14:textId="77777777" w:rsidR="00000000" w:rsidRPr="0081398C" w:rsidRDefault="00D80D31" w:rsidP="00456092">
      <w:pPr>
        <w:jc w:val="both"/>
        <w:rPr>
          <w:rFonts w:ascii="Arial" w:hAnsi="Arial" w:cs="Arial"/>
          <w:sz w:val="22"/>
          <w:lang w:val="en-GB"/>
        </w:rPr>
      </w:pPr>
      <w:r w:rsidRPr="0081398C">
        <w:rPr>
          <w:rFonts w:ascii="Arial" w:hAnsi="Arial" w:cs="Arial"/>
          <w:sz w:val="22"/>
          <w:lang w:val="en-GB"/>
        </w:rPr>
        <w:t>where the Buyer and Seller are also referred to as Party or jointly as Parties.</w:t>
      </w:r>
    </w:p>
    <w:p w14:paraId="0B3D7FC6" w14:textId="77777777" w:rsidR="00000000" w:rsidRPr="0081398C" w:rsidRDefault="00000000" w:rsidP="00456092">
      <w:pPr>
        <w:rPr>
          <w:rFonts w:ascii="Arial" w:hAnsi="Arial" w:cs="Arial"/>
          <w:lang w:val="en-GB"/>
        </w:rPr>
      </w:pPr>
    </w:p>
    <w:p w14:paraId="515B8BB2" w14:textId="77777777" w:rsidR="00000000" w:rsidRPr="0081398C" w:rsidRDefault="00D80D31" w:rsidP="0006202C">
      <w:pPr>
        <w:autoSpaceDE w:val="0"/>
        <w:autoSpaceDN w:val="0"/>
        <w:adjustRightInd w:val="0"/>
        <w:jc w:val="center"/>
        <w:rPr>
          <w:rFonts w:ascii="Arial" w:hAnsi="Arial" w:cs="Arial"/>
          <w:b/>
          <w:sz w:val="22"/>
          <w:lang w:val="en-GB"/>
        </w:rPr>
      </w:pPr>
      <w:r w:rsidRPr="0081398C">
        <w:rPr>
          <w:rFonts w:ascii="Arial" w:hAnsi="Arial" w:cs="Arial"/>
          <w:b/>
          <w:bCs/>
          <w:sz w:val="22"/>
          <w:u w:val="single"/>
          <w:lang w:val="en-GB"/>
        </w:rPr>
        <w:t>ARTICLE 1</w:t>
      </w:r>
      <w:r w:rsidRPr="0081398C">
        <w:rPr>
          <w:rFonts w:ascii="Arial" w:hAnsi="Arial" w:cs="Arial"/>
          <w:sz w:val="22"/>
          <w:lang w:val="en-GB"/>
        </w:rPr>
        <w:br/>
      </w:r>
      <w:r w:rsidRPr="0081398C">
        <w:rPr>
          <w:rFonts w:ascii="Arial" w:hAnsi="Arial" w:cs="Arial"/>
          <w:b/>
          <w:bCs/>
          <w:sz w:val="22"/>
          <w:lang w:val="en-GB"/>
        </w:rPr>
        <w:t>Subject of the Contract</w:t>
      </w:r>
    </w:p>
    <w:p w14:paraId="400B116B" w14:textId="77777777" w:rsidR="00000000" w:rsidRPr="0081398C" w:rsidRDefault="00D80D31" w:rsidP="00456092">
      <w:pPr>
        <w:numPr>
          <w:ilvl w:val="0"/>
          <w:numId w:val="2"/>
        </w:numPr>
        <w:tabs>
          <w:tab w:val="clear" w:pos="1440"/>
        </w:tabs>
        <w:autoSpaceDE w:val="0"/>
        <w:autoSpaceDN w:val="0"/>
        <w:adjustRightInd w:val="0"/>
        <w:ind w:left="426" w:hanging="426"/>
        <w:jc w:val="both"/>
        <w:rPr>
          <w:rFonts w:ascii="Arial" w:hAnsi="Arial" w:cs="Arial"/>
          <w:sz w:val="22"/>
          <w:szCs w:val="22"/>
          <w:lang w:val="en-GB"/>
        </w:rPr>
      </w:pPr>
      <w:r w:rsidRPr="0081398C">
        <w:rPr>
          <w:rFonts w:ascii="Arial" w:hAnsi="Arial" w:cs="Arial"/>
          <w:sz w:val="22"/>
          <w:szCs w:val="22"/>
          <w:lang w:val="en-GB"/>
        </w:rPr>
        <w:t>The Subject of the Contract includes determination of terms and conditions for deliveries of Goods whose specification shall be each time indicated by the Buyer in the form of an order (“</w:t>
      </w:r>
      <w:r w:rsidRPr="0081398C">
        <w:rPr>
          <w:rFonts w:ascii="Arial" w:hAnsi="Arial" w:cs="Arial"/>
          <w:b/>
          <w:bCs/>
          <w:sz w:val="22"/>
          <w:szCs w:val="22"/>
          <w:lang w:val="en-GB"/>
        </w:rPr>
        <w:t>Order</w:t>
      </w:r>
      <w:r w:rsidRPr="0081398C">
        <w:rPr>
          <w:rFonts w:ascii="Arial" w:hAnsi="Arial" w:cs="Arial"/>
          <w:sz w:val="22"/>
          <w:szCs w:val="22"/>
          <w:lang w:val="en-GB"/>
        </w:rPr>
        <w:t xml:space="preserve">”) drawn up on the basis of compilation of particular Goods shown in the Price List forming </w:t>
      </w:r>
      <w:r w:rsidRPr="0081398C">
        <w:rPr>
          <w:rFonts w:ascii="Arial" w:hAnsi="Arial" w:cs="Arial"/>
          <w:b/>
          <w:bCs/>
          <w:sz w:val="22"/>
          <w:szCs w:val="22"/>
          <w:lang w:val="en-GB"/>
        </w:rPr>
        <w:t xml:space="preserve">Appendix No. 3 </w:t>
      </w:r>
      <w:r w:rsidRPr="0081398C">
        <w:rPr>
          <w:rFonts w:ascii="Arial" w:hAnsi="Arial" w:cs="Arial"/>
          <w:sz w:val="22"/>
          <w:szCs w:val="22"/>
          <w:lang w:val="en-GB"/>
        </w:rPr>
        <w:t>to the Contract.</w:t>
      </w:r>
    </w:p>
    <w:p w14:paraId="03A802FA" w14:textId="77777777" w:rsidR="00000000" w:rsidRPr="0081398C" w:rsidRDefault="00D80D31" w:rsidP="00EB3A8B">
      <w:pPr>
        <w:numPr>
          <w:ilvl w:val="0"/>
          <w:numId w:val="2"/>
        </w:numPr>
        <w:tabs>
          <w:tab w:val="clear" w:pos="1440"/>
          <w:tab w:val="num" w:pos="426"/>
        </w:tabs>
        <w:autoSpaceDE w:val="0"/>
        <w:autoSpaceDN w:val="0"/>
        <w:adjustRightInd w:val="0"/>
        <w:ind w:left="426" w:hanging="426"/>
        <w:jc w:val="both"/>
        <w:rPr>
          <w:rFonts w:ascii="Arial" w:hAnsi="Arial" w:cs="Arial"/>
          <w:sz w:val="22"/>
          <w:szCs w:val="22"/>
          <w:lang w:val="en-GB"/>
        </w:rPr>
      </w:pPr>
      <w:r w:rsidRPr="0081398C">
        <w:rPr>
          <w:rFonts w:ascii="Arial" w:hAnsi="Arial" w:cs="Arial"/>
          <w:sz w:val="22"/>
          <w:szCs w:val="22"/>
          <w:lang w:val="en-GB"/>
        </w:rPr>
        <w:t>By concluding the Contract, the Buyer shall not incur an obligation to purchase any Goods from the Seller, but shall only acquire the right to place Orders.</w:t>
      </w:r>
    </w:p>
    <w:p w14:paraId="5F86E0C6" w14:textId="77777777" w:rsidR="00000000" w:rsidRPr="0081398C" w:rsidRDefault="00D80D31" w:rsidP="00EB3A8B">
      <w:pPr>
        <w:numPr>
          <w:ilvl w:val="0"/>
          <w:numId w:val="2"/>
        </w:numPr>
        <w:tabs>
          <w:tab w:val="clear" w:pos="1440"/>
          <w:tab w:val="num" w:pos="426"/>
        </w:tabs>
        <w:autoSpaceDE w:val="0"/>
        <w:autoSpaceDN w:val="0"/>
        <w:adjustRightInd w:val="0"/>
        <w:ind w:left="426" w:hanging="426"/>
        <w:jc w:val="both"/>
        <w:rPr>
          <w:rFonts w:ascii="Arial" w:hAnsi="Arial" w:cs="Arial"/>
          <w:sz w:val="22"/>
          <w:szCs w:val="22"/>
          <w:lang w:val="en-GB"/>
        </w:rPr>
      </w:pPr>
      <w:r w:rsidRPr="0081398C">
        <w:rPr>
          <w:rFonts w:ascii="Arial" w:hAnsi="Arial" w:cs="Arial"/>
          <w:sz w:val="22"/>
          <w:szCs w:val="22"/>
          <w:lang w:val="en-GB"/>
        </w:rPr>
        <w:t>The Contract is a framework contract, which means that it determines general terms and conditions for cooperation of the Parties and does not form an Order independently. The Buyer does not grant an exclusive right to the Seller to execute deliveries, and deliveries of Goods shall be carried out by the Seller based on separate Orders placed by the Buyer.</w:t>
      </w:r>
    </w:p>
    <w:p w14:paraId="5469EF5C" w14:textId="77777777" w:rsidR="00000000" w:rsidRPr="0081398C" w:rsidRDefault="00D80D31" w:rsidP="00DD7DFB">
      <w:pPr>
        <w:numPr>
          <w:ilvl w:val="0"/>
          <w:numId w:val="2"/>
        </w:numPr>
        <w:tabs>
          <w:tab w:val="clear" w:pos="1440"/>
        </w:tabs>
        <w:autoSpaceDE w:val="0"/>
        <w:autoSpaceDN w:val="0"/>
        <w:adjustRightInd w:val="0"/>
        <w:ind w:left="426" w:hanging="426"/>
        <w:jc w:val="both"/>
        <w:rPr>
          <w:rFonts w:ascii="Arial" w:hAnsi="Arial" w:cs="Arial"/>
          <w:sz w:val="22"/>
          <w:szCs w:val="22"/>
          <w:lang w:val="en-GB"/>
        </w:rPr>
      </w:pPr>
      <w:r w:rsidRPr="0081398C">
        <w:rPr>
          <w:rFonts w:ascii="Arial" w:hAnsi="Arial" w:cs="Arial"/>
          <w:sz w:val="22"/>
          <w:szCs w:val="22"/>
          <w:lang w:val="en-GB"/>
        </w:rPr>
        <w:t>The Seller undertakes to perform the Contract taking account of the scope and rules stipulated in a particular Order.</w:t>
      </w:r>
    </w:p>
    <w:p w14:paraId="7F1077AE" w14:textId="77777777" w:rsidR="00000000" w:rsidRPr="0081398C" w:rsidRDefault="00D80D31" w:rsidP="00DD7DFB">
      <w:pPr>
        <w:numPr>
          <w:ilvl w:val="0"/>
          <w:numId w:val="2"/>
        </w:numPr>
        <w:tabs>
          <w:tab w:val="clear" w:pos="1440"/>
        </w:tabs>
        <w:autoSpaceDE w:val="0"/>
        <w:autoSpaceDN w:val="0"/>
        <w:adjustRightInd w:val="0"/>
        <w:ind w:left="426" w:hanging="426"/>
        <w:jc w:val="both"/>
        <w:rPr>
          <w:rFonts w:ascii="Arial" w:hAnsi="Arial" w:cs="Arial"/>
          <w:sz w:val="22"/>
          <w:szCs w:val="22"/>
          <w:lang w:val="en-GB"/>
        </w:rPr>
      </w:pPr>
      <w:r w:rsidRPr="0081398C">
        <w:rPr>
          <w:rFonts w:ascii="Arial" w:hAnsi="Arial" w:cs="Arial"/>
          <w:sz w:val="22"/>
          <w:szCs w:val="22"/>
          <w:lang w:val="en-GB"/>
        </w:rPr>
        <w:t xml:space="preserve">GENERAL TERMS AND CONDITIONS FOR PURCHASE OF GOODS AND PURCHASE OF GOODS AND PROVISION OF SERVICES of </w:t>
      </w:r>
      <w:del w:id="9" w:author="Cieśla Piotr (PKN)" w:date="2025-06-09T14:49:00Z">
        <w:r w:rsidRPr="0081398C" w:rsidDel="00187C7D">
          <w:rPr>
            <w:rFonts w:ascii="Arial" w:hAnsi="Arial" w:cs="Arial"/>
            <w:sz w:val="22"/>
            <w:szCs w:val="22"/>
            <w:lang w:val="en-GB"/>
          </w:rPr>
          <w:delText xml:space="preserve">Polski Koncern Naftowy </w:delText>
        </w:r>
      </w:del>
      <w:r w:rsidRPr="0081398C">
        <w:rPr>
          <w:rFonts w:ascii="Arial" w:hAnsi="Arial" w:cs="Arial"/>
          <w:sz w:val="22"/>
          <w:szCs w:val="22"/>
          <w:lang w:val="en-GB"/>
        </w:rPr>
        <w:t>ORLEN Spółka Akcyjna shall be applied to the Contract and Orders placed within its performance - General Terms and Conditions for Purchase Rev. III/2012 6 December 2012 (“</w:t>
      </w:r>
      <w:r w:rsidRPr="0081398C">
        <w:rPr>
          <w:rFonts w:ascii="Arial" w:hAnsi="Arial" w:cs="Arial"/>
          <w:b/>
          <w:bCs/>
          <w:sz w:val="22"/>
          <w:szCs w:val="22"/>
          <w:lang w:val="en-GB"/>
        </w:rPr>
        <w:t>General Terms and Conditions for Purchase</w:t>
      </w:r>
      <w:r w:rsidRPr="0081398C">
        <w:rPr>
          <w:rFonts w:ascii="Arial" w:hAnsi="Arial" w:cs="Arial"/>
          <w:sz w:val="22"/>
          <w:szCs w:val="22"/>
          <w:lang w:val="en-GB"/>
        </w:rPr>
        <w:t xml:space="preserve">” forming </w:t>
      </w:r>
      <w:r w:rsidRPr="0081398C">
        <w:rPr>
          <w:rFonts w:ascii="Arial" w:hAnsi="Arial" w:cs="Arial"/>
          <w:b/>
          <w:bCs/>
          <w:sz w:val="22"/>
          <w:szCs w:val="22"/>
          <w:lang w:val="en-GB"/>
        </w:rPr>
        <w:t>Appendix No. 4</w:t>
      </w:r>
      <w:r w:rsidRPr="0081398C">
        <w:rPr>
          <w:rFonts w:ascii="Arial" w:hAnsi="Arial" w:cs="Arial"/>
          <w:sz w:val="22"/>
          <w:szCs w:val="22"/>
          <w:lang w:val="en-GB"/>
        </w:rPr>
        <w:t xml:space="preserve"> </w:t>
      </w:r>
      <w:r w:rsidRPr="0081398C">
        <w:rPr>
          <w:rFonts w:ascii="Arial" w:hAnsi="Arial" w:cs="Arial"/>
          <w:sz w:val="22"/>
          <w:szCs w:val="22"/>
          <w:lang w:val="en-GB"/>
        </w:rPr>
        <w:br/>
      </w:r>
      <w:r w:rsidRPr="0081398C">
        <w:rPr>
          <w:rFonts w:ascii="Arial" w:hAnsi="Arial" w:cs="Arial"/>
          <w:sz w:val="22"/>
          <w:szCs w:val="22"/>
          <w:lang w:val="en-GB"/>
        </w:rPr>
        <w:lastRenderedPageBreak/>
        <w:t xml:space="preserve">to the Contract with amendments specified in </w:t>
      </w:r>
      <w:r w:rsidRPr="0081398C">
        <w:rPr>
          <w:rFonts w:ascii="Arial" w:hAnsi="Arial" w:cs="Arial"/>
          <w:b/>
          <w:bCs/>
          <w:sz w:val="22"/>
          <w:szCs w:val="22"/>
          <w:lang w:val="en-GB"/>
        </w:rPr>
        <w:t>Appendix No. 5</w:t>
      </w:r>
      <w:r w:rsidRPr="0081398C">
        <w:rPr>
          <w:rFonts w:ascii="Arial" w:hAnsi="Arial" w:cs="Arial"/>
          <w:sz w:val="22"/>
          <w:szCs w:val="22"/>
          <w:lang w:val="en-GB"/>
        </w:rPr>
        <w:t xml:space="preserve"> to the Contract. </w:t>
      </w:r>
      <w:r w:rsidRPr="0081398C">
        <w:rPr>
          <w:rFonts w:ascii="Arial" w:hAnsi="Arial" w:cs="Arial"/>
          <w:snapToGrid w:val="0"/>
          <w:sz w:val="22"/>
          <w:szCs w:val="22"/>
          <w:lang w:val="en-GB"/>
        </w:rPr>
        <w:t xml:space="preserve">In case of any discrepancies between the terms and conditions of the Contract, Order placed within its performance and the </w:t>
      </w:r>
      <w:r w:rsidRPr="0081398C">
        <w:rPr>
          <w:rFonts w:ascii="Arial" w:hAnsi="Arial" w:cs="Arial"/>
          <w:sz w:val="22"/>
          <w:szCs w:val="22"/>
          <w:lang w:val="en-GB"/>
        </w:rPr>
        <w:t xml:space="preserve">General Terms and Conditions for Purchase with amendments the following shall be superior in the following order: Order, Contract and General Terms and Conditions for Purchase with amendments. </w:t>
      </w:r>
    </w:p>
    <w:p w14:paraId="35CC578E" w14:textId="77777777" w:rsidR="00000000" w:rsidRPr="0081398C" w:rsidRDefault="00D80D31" w:rsidP="00456092">
      <w:pPr>
        <w:numPr>
          <w:ilvl w:val="0"/>
          <w:numId w:val="2"/>
        </w:numPr>
        <w:autoSpaceDE w:val="0"/>
        <w:autoSpaceDN w:val="0"/>
        <w:adjustRightInd w:val="0"/>
        <w:ind w:left="426" w:hanging="426"/>
        <w:jc w:val="both"/>
        <w:rPr>
          <w:rFonts w:ascii="Arial" w:hAnsi="Arial" w:cs="Arial"/>
          <w:b/>
          <w:sz w:val="22"/>
          <w:szCs w:val="22"/>
          <w:lang w:val="en-GB"/>
        </w:rPr>
      </w:pPr>
      <w:r w:rsidRPr="0081398C">
        <w:rPr>
          <w:rFonts w:ascii="Arial" w:hAnsi="Arial" w:cs="Arial"/>
          <w:sz w:val="22"/>
          <w:szCs w:val="22"/>
          <w:lang w:val="en-GB"/>
        </w:rPr>
        <w:t xml:space="preserve">The Goods shall meet all requirements set for this type of Goods </w:t>
      </w:r>
      <w:r w:rsidRPr="0081398C">
        <w:rPr>
          <w:rFonts w:ascii="Arial" w:hAnsi="Arial" w:cs="Arial"/>
          <w:sz w:val="22"/>
          <w:szCs w:val="22"/>
          <w:lang w:val="en-GB"/>
        </w:rPr>
        <w:br/>
        <w:t>in Poland, in particular shall meet Polish standards envisaged in the law.</w:t>
      </w:r>
    </w:p>
    <w:p w14:paraId="7B47BA79" w14:textId="77777777" w:rsidR="00000000" w:rsidRPr="0081398C" w:rsidRDefault="00000000" w:rsidP="00456092">
      <w:pPr>
        <w:autoSpaceDE w:val="0"/>
        <w:autoSpaceDN w:val="0"/>
        <w:adjustRightInd w:val="0"/>
        <w:ind w:left="360"/>
        <w:jc w:val="both"/>
        <w:rPr>
          <w:rFonts w:ascii="Arial" w:hAnsi="Arial" w:cs="Arial"/>
          <w:b/>
          <w:sz w:val="22"/>
          <w:szCs w:val="22"/>
          <w:lang w:val="en-GB"/>
        </w:rPr>
      </w:pPr>
    </w:p>
    <w:p w14:paraId="09C9B6A3" w14:textId="77777777" w:rsidR="00000000" w:rsidRPr="0081398C" w:rsidRDefault="00D80D31" w:rsidP="00456092">
      <w:pPr>
        <w:autoSpaceDE w:val="0"/>
        <w:autoSpaceDN w:val="0"/>
        <w:adjustRightInd w:val="0"/>
        <w:jc w:val="center"/>
        <w:rPr>
          <w:rFonts w:ascii="Arial" w:hAnsi="Arial" w:cs="Arial"/>
          <w:b/>
          <w:sz w:val="22"/>
          <w:lang w:val="en-GB"/>
        </w:rPr>
      </w:pPr>
      <w:r w:rsidRPr="0081398C">
        <w:rPr>
          <w:rFonts w:ascii="Arial" w:hAnsi="Arial" w:cs="Arial"/>
          <w:b/>
          <w:bCs/>
          <w:sz w:val="22"/>
          <w:u w:val="single"/>
          <w:lang w:val="en-GB"/>
        </w:rPr>
        <w:t>ARTICLE 2</w:t>
      </w:r>
      <w:r w:rsidRPr="0081398C">
        <w:rPr>
          <w:rFonts w:ascii="Arial" w:hAnsi="Arial" w:cs="Arial"/>
          <w:sz w:val="22"/>
          <w:lang w:val="en-GB"/>
        </w:rPr>
        <w:br/>
      </w:r>
      <w:r w:rsidRPr="0081398C">
        <w:rPr>
          <w:rFonts w:ascii="Arial" w:hAnsi="Arial" w:cs="Arial"/>
          <w:b/>
          <w:bCs/>
          <w:sz w:val="22"/>
          <w:lang w:val="en-GB"/>
        </w:rPr>
        <w:t>Delivery Date of Goods</w:t>
      </w:r>
    </w:p>
    <w:p w14:paraId="1A70364D" w14:textId="77777777" w:rsidR="00000000" w:rsidRPr="0081398C" w:rsidRDefault="00D80D31" w:rsidP="00456092">
      <w:pPr>
        <w:numPr>
          <w:ilvl w:val="0"/>
          <w:numId w:val="4"/>
        </w:numPr>
        <w:tabs>
          <w:tab w:val="clear" w:pos="945"/>
        </w:tabs>
        <w:ind w:left="426" w:hanging="426"/>
        <w:jc w:val="both"/>
        <w:rPr>
          <w:rFonts w:ascii="Arial" w:hAnsi="Arial" w:cs="Arial"/>
          <w:sz w:val="22"/>
          <w:szCs w:val="22"/>
          <w:lang w:val="en-GB"/>
        </w:rPr>
      </w:pPr>
      <w:r w:rsidRPr="0081398C">
        <w:rPr>
          <w:rFonts w:ascii="Arial" w:hAnsi="Arial" w:cs="Arial"/>
          <w:sz w:val="22"/>
          <w:szCs w:val="22"/>
          <w:lang w:val="en-GB"/>
        </w:rPr>
        <w:t xml:space="preserve">During the term and under the terms and conditions of the Contract the Buyer shall place Orders for particular Goods in line with binding </w:t>
      </w:r>
      <w:r w:rsidRPr="0081398C">
        <w:rPr>
          <w:rFonts w:ascii="Arial" w:hAnsi="Arial" w:cs="Arial"/>
          <w:b/>
          <w:bCs/>
          <w:sz w:val="22"/>
          <w:szCs w:val="22"/>
          <w:lang w:val="en-GB"/>
        </w:rPr>
        <w:t xml:space="preserve">Appendix No. 3 </w:t>
      </w:r>
      <w:r w:rsidRPr="0081398C">
        <w:rPr>
          <w:rFonts w:ascii="Arial" w:hAnsi="Arial" w:cs="Arial"/>
          <w:sz w:val="22"/>
          <w:szCs w:val="22"/>
          <w:lang w:val="en-GB"/>
        </w:rPr>
        <w:t>to the Contract. Each Order forms an integral part of the Contract and shall be placed for the Seller by an authorised representative of the Buyer by means of:</w:t>
      </w:r>
    </w:p>
    <w:p w14:paraId="5DDFEC75" w14:textId="77777777" w:rsidR="00000000" w:rsidRPr="0081398C" w:rsidRDefault="00D80D31" w:rsidP="007D16CC">
      <w:pPr>
        <w:pStyle w:val="Akapitzlist"/>
        <w:numPr>
          <w:ilvl w:val="0"/>
          <w:numId w:val="12"/>
        </w:numPr>
        <w:ind w:left="709" w:hanging="283"/>
        <w:jc w:val="both"/>
        <w:rPr>
          <w:rFonts w:ascii="Arial" w:hAnsi="Arial" w:cs="Arial"/>
          <w:sz w:val="22"/>
          <w:szCs w:val="22"/>
          <w:lang w:val="en-GB"/>
        </w:rPr>
      </w:pPr>
      <w:r w:rsidRPr="0081398C">
        <w:rPr>
          <w:rFonts w:ascii="Arial" w:hAnsi="Arial" w:cs="Arial"/>
          <w:sz w:val="22"/>
          <w:szCs w:val="22"/>
          <w:lang w:val="en-GB"/>
        </w:rPr>
        <w:t>electronic mail to the following e-mail address indicated by the Seller ____________________________</w:t>
      </w:r>
    </w:p>
    <w:p w14:paraId="727F1F17" w14:textId="77777777" w:rsidR="00000000" w:rsidRPr="0081398C" w:rsidRDefault="00D80D31" w:rsidP="007D16CC">
      <w:pPr>
        <w:pStyle w:val="Akapitzlist"/>
        <w:ind w:left="709"/>
        <w:jc w:val="both"/>
        <w:rPr>
          <w:rFonts w:ascii="Arial" w:hAnsi="Arial" w:cs="Arial"/>
          <w:sz w:val="22"/>
          <w:szCs w:val="22"/>
          <w:lang w:val="en-GB"/>
        </w:rPr>
      </w:pPr>
      <w:r w:rsidRPr="0081398C">
        <w:rPr>
          <w:rFonts w:ascii="Arial" w:hAnsi="Arial" w:cs="Arial"/>
          <w:sz w:val="22"/>
          <w:szCs w:val="22"/>
          <w:lang w:val="en-GB"/>
        </w:rPr>
        <w:t>and/or</w:t>
      </w:r>
    </w:p>
    <w:p w14:paraId="11D8A65A" w14:textId="77777777" w:rsidR="00000000" w:rsidRPr="0081398C" w:rsidRDefault="00D80D31" w:rsidP="007D16CC">
      <w:pPr>
        <w:pStyle w:val="Akapitzlist"/>
        <w:numPr>
          <w:ilvl w:val="0"/>
          <w:numId w:val="12"/>
        </w:numPr>
        <w:ind w:left="709" w:hanging="283"/>
        <w:jc w:val="both"/>
        <w:rPr>
          <w:rFonts w:ascii="Arial" w:hAnsi="Arial" w:cs="Arial"/>
          <w:sz w:val="22"/>
          <w:szCs w:val="22"/>
          <w:lang w:val="en-GB"/>
        </w:rPr>
      </w:pPr>
      <w:r w:rsidRPr="0081398C">
        <w:rPr>
          <w:rFonts w:ascii="Arial" w:hAnsi="Arial" w:cs="Arial"/>
          <w:sz w:val="22"/>
          <w:szCs w:val="22"/>
          <w:lang w:val="en-GB"/>
        </w:rPr>
        <w:t>by post or fax.</w:t>
      </w:r>
    </w:p>
    <w:p w14:paraId="3F727AE0" w14:textId="77777777" w:rsidR="00000000" w:rsidRPr="0081398C" w:rsidRDefault="00D80D31" w:rsidP="00456092">
      <w:pPr>
        <w:numPr>
          <w:ilvl w:val="0"/>
          <w:numId w:val="4"/>
        </w:numPr>
        <w:tabs>
          <w:tab w:val="clear" w:pos="945"/>
        </w:tabs>
        <w:ind w:left="426" w:hanging="426"/>
        <w:jc w:val="both"/>
        <w:rPr>
          <w:rFonts w:ascii="Arial" w:hAnsi="Arial" w:cs="Arial"/>
          <w:sz w:val="22"/>
          <w:szCs w:val="22"/>
          <w:lang w:val="en-GB"/>
        </w:rPr>
      </w:pPr>
      <w:r w:rsidRPr="0081398C">
        <w:rPr>
          <w:rFonts w:ascii="Arial" w:hAnsi="Arial" w:cs="Arial"/>
          <w:sz w:val="22"/>
          <w:szCs w:val="22"/>
          <w:lang w:val="en-GB"/>
        </w:rPr>
        <w:t>A date and time of sending an e-mail or fax shall be deemed to be the date of sending an Order.</w:t>
      </w:r>
    </w:p>
    <w:p w14:paraId="25E0B559" w14:textId="77777777" w:rsidR="00000000" w:rsidRPr="0081398C" w:rsidRDefault="00D80D31" w:rsidP="00456092">
      <w:pPr>
        <w:numPr>
          <w:ilvl w:val="0"/>
          <w:numId w:val="4"/>
        </w:numPr>
        <w:tabs>
          <w:tab w:val="clear" w:pos="945"/>
        </w:tabs>
        <w:ind w:left="426" w:hanging="426"/>
        <w:jc w:val="both"/>
        <w:rPr>
          <w:rFonts w:ascii="Arial" w:hAnsi="Arial" w:cs="Arial"/>
          <w:sz w:val="22"/>
          <w:szCs w:val="22"/>
          <w:lang w:val="en-GB"/>
        </w:rPr>
      </w:pPr>
      <w:r w:rsidRPr="0081398C">
        <w:rPr>
          <w:rFonts w:ascii="Arial" w:hAnsi="Arial" w:cs="Arial"/>
          <w:sz w:val="22"/>
          <w:szCs w:val="22"/>
          <w:lang w:val="en-GB"/>
        </w:rPr>
        <w:t xml:space="preserve">The Seller undertakes that within 3 working days from the date of sending an Order it shall confirm its performance by means of electronic mail to the e-mail address indicated by the Buyer in an Order. An Order shall be confirmed by an authorised person </w:t>
      </w:r>
      <w:r w:rsidRPr="0081398C">
        <w:rPr>
          <w:rFonts w:ascii="Arial" w:hAnsi="Arial" w:cs="Arial"/>
          <w:sz w:val="22"/>
          <w:szCs w:val="22"/>
          <w:lang w:val="en-GB"/>
        </w:rPr>
        <w:br/>
        <w:t>on the part of the Seller. In the event of no answer within the required period, an Order shall be considered to be binding. A day from Monday to Friday shall be considered to be the working day excluding public holidays.</w:t>
      </w:r>
    </w:p>
    <w:p w14:paraId="3899E63B" w14:textId="77777777" w:rsidR="00000000" w:rsidRPr="0081398C" w:rsidRDefault="000F23A5" w:rsidP="00456092">
      <w:pPr>
        <w:numPr>
          <w:ilvl w:val="0"/>
          <w:numId w:val="4"/>
        </w:numPr>
        <w:tabs>
          <w:tab w:val="clear" w:pos="945"/>
        </w:tabs>
        <w:autoSpaceDE w:val="0"/>
        <w:autoSpaceDN w:val="0"/>
        <w:adjustRightInd w:val="0"/>
        <w:ind w:left="426" w:hanging="426"/>
        <w:jc w:val="both"/>
        <w:rPr>
          <w:rFonts w:ascii="Arial" w:hAnsi="Arial" w:cs="Arial"/>
          <w:sz w:val="22"/>
          <w:szCs w:val="22"/>
          <w:lang w:val="en-GB"/>
        </w:rPr>
      </w:pPr>
      <w:r w:rsidRPr="0081398C">
        <w:rPr>
          <w:rFonts w:ascii="Arial" w:hAnsi="Arial" w:cs="Arial"/>
          <w:sz w:val="22"/>
          <w:szCs w:val="22"/>
          <w:lang w:val="en-GB"/>
        </w:rPr>
        <w:t xml:space="preserve">Additionally, the Seller undertakes that an Order received by post shall be signed by a person with appropriate power of attorney to incur commitments </w:t>
      </w:r>
      <w:r w:rsidRPr="0081398C">
        <w:rPr>
          <w:rFonts w:ascii="Arial" w:hAnsi="Arial" w:cs="Arial"/>
          <w:sz w:val="22"/>
          <w:szCs w:val="22"/>
          <w:lang w:val="en-GB"/>
        </w:rPr>
        <w:br/>
        <w:t>and it shall be immediately sent back to an address shown in the Order.</w:t>
      </w:r>
    </w:p>
    <w:p w14:paraId="0322498B" w14:textId="77777777" w:rsidR="00000000" w:rsidRPr="0081398C" w:rsidRDefault="00D80D31" w:rsidP="00EB3A8B">
      <w:pPr>
        <w:numPr>
          <w:ilvl w:val="0"/>
          <w:numId w:val="4"/>
        </w:numPr>
        <w:tabs>
          <w:tab w:val="clear" w:pos="945"/>
        </w:tabs>
        <w:autoSpaceDE w:val="0"/>
        <w:autoSpaceDN w:val="0"/>
        <w:adjustRightInd w:val="0"/>
        <w:ind w:left="426" w:hanging="426"/>
        <w:jc w:val="both"/>
        <w:rPr>
          <w:rFonts w:ascii="Arial" w:hAnsi="Arial" w:cs="Arial"/>
          <w:sz w:val="22"/>
          <w:lang w:val="en-GB"/>
        </w:rPr>
      </w:pPr>
      <w:r w:rsidRPr="0081398C">
        <w:rPr>
          <w:rFonts w:ascii="Arial" w:hAnsi="Arial" w:cs="Arial"/>
          <w:sz w:val="22"/>
          <w:lang w:val="en-GB"/>
        </w:rPr>
        <w:t xml:space="preserve">The Goods shall be delivered within the time-limits specified in an Order, not shorter than the delivery date specified in </w:t>
      </w:r>
      <w:r w:rsidRPr="0081398C">
        <w:rPr>
          <w:rFonts w:ascii="Arial" w:hAnsi="Arial" w:cs="Arial"/>
          <w:b/>
          <w:bCs/>
          <w:sz w:val="22"/>
          <w:lang w:val="en-GB"/>
        </w:rPr>
        <w:t>Appendix No. 3</w:t>
      </w:r>
      <w:r w:rsidRPr="0081398C">
        <w:rPr>
          <w:rFonts w:ascii="Arial" w:hAnsi="Arial" w:cs="Arial"/>
          <w:sz w:val="22"/>
          <w:szCs w:val="22"/>
          <w:lang w:val="en-GB"/>
        </w:rPr>
        <w:t xml:space="preserve"> </w:t>
      </w:r>
      <w:r w:rsidRPr="0081398C">
        <w:rPr>
          <w:rFonts w:ascii="Arial" w:hAnsi="Arial" w:cs="Arial"/>
          <w:sz w:val="22"/>
          <w:lang w:val="en-GB"/>
        </w:rPr>
        <w:t>to the Contract unless the Parties agree otherwise.</w:t>
      </w:r>
    </w:p>
    <w:p w14:paraId="556C0062" w14:textId="77777777" w:rsidR="00000000" w:rsidRPr="0081398C" w:rsidRDefault="00D80D31" w:rsidP="00232BCC">
      <w:pPr>
        <w:numPr>
          <w:ilvl w:val="0"/>
          <w:numId w:val="4"/>
        </w:numPr>
        <w:tabs>
          <w:tab w:val="clear" w:pos="945"/>
        </w:tabs>
        <w:autoSpaceDE w:val="0"/>
        <w:autoSpaceDN w:val="0"/>
        <w:adjustRightInd w:val="0"/>
        <w:ind w:left="426" w:hanging="426"/>
        <w:rPr>
          <w:rFonts w:ascii="Arial" w:hAnsi="Arial" w:cs="Arial"/>
          <w:sz w:val="22"/>
          <w:lang w:val="en-GB"/>
        </w:rPr>
      </w:pPr>
      <w:r w:rsidRPr="0081398C">
        <w:rPr>
          <w:rFonts w:ascii="Arial" w:hAnsi="Arial"/>
          <w:sz w:val="22"/>
          <w:lang w:val="en-GB"/>
        </w:rPr>
        <w:t>Deliveries shall be carried out under the terms and conditions of DDP, according to Incoterms 2010, to a place</w:t>
      </w:r>
      <w:r w:rsidRPr="0081398C">
        <w:rPr>
          <w:lang w:val="en-GB"/>
        </w:rPr>
        <w:t xml:space="preserve"> </w:t>
      </w:r>
      <w:del w:id="10" w:author="Cieśla Piotr (PKN)" w:date="2025-06-09T14:54:00Z">
        <w:r w:rsidRPr="0081398C" w:rsidDel="00232BCC">
          <w:rPr>
            <w:lang w:val="en-GB"/>
          </w:rPr>
          <w:br/>
        </w:r>
      </w:del>
      <w:r w:rsidRPr="0081398C">
        <w:rPr>
          <w:rFonts w:ascii="Arial" w:hAnsi="Arial"/>
          <w:sz w:val="22"/>
          <w:lang w:val="en-GB"/>
        </w:rPr>
        <w:t>in the territory of the Republic of Poland indicated by the Buyer in an Order.</w:t>
      </w:r>
    </w:p>
    <w:p w14:paraId="2B5793DC" w14:textId="77777777" w:rsidR="00000000" w:rsidRPr="0081398C" w:rsidRDefault="00D80D31" w:rsidP="00456092">
      <w:pPr>
        <w:numPr>
          <w:ilvl w:val="0"/>
          <w:numId w:val="4"/>
        </w:numPr>
        <w:tabs>
          <w:tab w:val="clear" w:pos="945"/>
        </w:tabs>
        <w:autoSpaceDE w:val="0"/>
        <w:autoSpaceDN w:val="0"/>
        <w:adjustRightInd w:val="0"/>
        <w:ind w:left="426" w:hanging="426"/>
        <w:jc w:val="both"/>
        <w:rPr>
          <w:rFonts w:ascii="Arial" w:hAnsi="Arial" w:cs="Arial"/>
          <w:sz w:val="22"/>
          <w:lang w:val="en-GB"/>
        </w:rPr>
      </w:pPr>
      <w:r w:rsidRPr="0081398C">
        <w:rPr>
          <w:rFonts w:ascii="Arial" w:hAnsi="Arial" w:cs="Arial"/>
          <w:sz w:val="22"/>
          <w:lang w:val="en-GB"/>
        </w:rPr>
        <w:t xml:space="preserve">Required delivery note is specified in </w:t>
      </w:r>
      <w:r w:rsidRPr="0081398C">
        <w:rPr>
          <w:rFonts w:ascii="Arial" w:hAnsi="Arial" w:cs="Arial"/>
          <w:b/>
          <w:bCs/>
          <w:sz w:val="22"/>
          <w:lang w:val="en-GB"/>
        </w:rPr>
        <w:t xml:space="preserve">Appendix No. 6 </w:t>
      </w:r>
      <w:r w:rsidRPr="0081398C">
        <w:rPr>
          <w:rFonts w:ascii="Arial" w:hAnsi="Arial" w:cs="Arial"/>
          <w:sz w:val="22"/>
          <w:lang w:val="en-GB"/>
        </w:rPr>
        <w:t>to the Contract.</w:t>
      </w:r>
    </w:p>
    <w:p w14:paraId="59D02AC0" w14:textId="77777777" w:rsidR="00000000" w:rsidRPr="0081398C" w:rsidRDefault="00000000" w:rsidP="00456092">
      <w:pPr>
        <w:autoSpaceDE w:val="0"/>
        <w:autoSpaceDN w:val="0"/>
        <w:adjustRightInd w:val="0"/>
        <w:jc w:val="center"/>
        <w:rPr>
          <w:rFonts w:ascii="Arial" w:hAnsi="Arial" w:cs="Arial"/>
          <w:b/>
          <w:sz w:val="22"/>
          <w:u w:val="single"/>
          <w:lang w:val="en-GB"/>
        </w:rPr>
      </w:pPr>
    </w:p>
    <w:p w14:paraId="2204DAB3" w14:textId="77777777" w:rsidR="00000000" w:rsidRPr="0081398C" w:rsidRDefault="00D80D31" w:rsidP="00456092">
      <w:pPr>
        <w:autoSpaceDE w:val="0"/>
        <w:autoSpaceDN w:val="0"/>
        <w:adjustRightInd w:val="0"/>
        <w:jc w:val="center"/>
        <w:rPr>
          <w:rFonts w:ascii="Arial" w:hAnsi="Arial" w:cs="Arial"/>
          <w:b/>
          <w:sz w:val="22"/>
          <w:lang w:val="en-GB"/>
        </w:rPr>
      </w:pPr>
      <w:r w:rsidRPr="0081398C">
        <w:rPr>
          <w:rFonts w:ascii="Arial" w:hAnsi="Arial" w:cs="Arial"/>
          <w:b/>
          <w:bCs/>
          <w:sz w:val="22"/>
          <w:u w:val="single"/>
          <w:lang w:val="en-GB"/>
        </w:rPr>
        <w:t>ARTICLE 3</w:t>
      </w:r>
      <w:r w:rsidRPr="0081398C">
        <w:rPr>
          <w:rFonts w:ascii="Arial" w:hAnsi="Arial" w:cs="Arial"/>
          <w:sz w:val="22"/>
          <w:lang w:val="en-GB"/>
        </w:rPr>
        <w:br/>
      </w:r>
      <w:r w:rsidRPr="0081398C">
        <w:rPr>
          <w:rFonts w:ascii="Arial" w:hAnsi="Arial" w:cs="Arial"/>
          <w:b/>
          <w:bCs/>
          <w:sz w:val="22"/>
          <w:lang w:val="en-GB"/>
        </w:rPr>
        <w:t>Price</w:t>
      </w:r>
    </w:p>
    <w:p w14:paraId="2F46BB6D" w14:textId="77777777" w:rsidR="00000000" w:rsidRPr="0081398C" w:rsidRDefault="00D80D31" w:rsidP="00456092">
      <w:pPr>
        <w:numPr>
          <w:ilvl w:val="0"/>
          <w:numId w:val="5"/>
        </w:numPr>
        <w:tabs>
          <w:tab w:val="clear" w:pos="644"/>
        </w:tabs>
        <w:autoSpaceDE w:val="0"/>
        <w:autoSpaceDN w:val="0"/>
        <w:adjustRightInd w:val="0"/>
        <w:ind w:left="426" w:hanging="426"/>
        <w:jc w:val="both"/>
        <w:rPr>
          <w:rFonts w:ascii="Arial" w:hAnsi="Arial" w:cs="Arial"/>
          <w:sz w:val="22"/>
          <w:lang w:val="en-GB"/>
        </w:rPr>
      </w:pPr>
      <w:r w:rsidRPr="0081398C">
        <w:rPr>
          <w:rFonts w:ascii="Arial" w:hAnsi="Arial" w:cs="Arial"/>
          <w:sz w:val="22"/>
          <w:lang w:val="en-GB"/>
        </w:rPr>
        <w:t xml:space="preserve">The Seller undertakes to deliver Goods for prices stipulated </w:t>
      </w:r>
      <w:r w:rsidRPr="0081398C">
        <w:rPr>
          <w:rFonts w:ascii="Arial" w:hAnsi="Arial" w:cs="Arial"/>
          <w:sz w:val="22"/>
          <w:lang w:val="en-GB"/>
        </w:rPr>
        <w:br/>
        <w:t xml:space="preserve">in </w:t>
      </w:r>
      <w:r w:rsidRPr="0081398C">
        <w:rPr>
          <w:rFonts w:ascii="Arial" w:hAnsi="Arial" w:cs="Arial"/>
          <w:b/>
          <w:bCs/>
          <w:sz w:val="22"/>
          <w:lang w:val="en-GB"/>
        </w:rPr>
        <w:t xml:space="preserve">Appendix No. 3 </w:t>
      </w:r>
      <w:r w:rsidRPr="0081398C">
        <w:rPr>
          <w:rFonts w:ascii="Arial" w:hAnsi="Arial" w:cs="Arial"/>
          <w:sz w:val="22"/>
          <w:lang w:val="en-GB"/>
        </w:rPr>
        <w:t>to the Contract.</w:t>
      </w:r>
    </w:p>
    <w:p w14:paraId="4791197E" w14:textId="77777777" w:rsidR="00000000" w:rsidRPr="0081398C" w:rsidRDefault="00D80D31" w:rsidP="00456092">
      <w:pPr>
        <w:numPr>
          <w:ilvl w:val="0"/>
          <w:numId w:val="5"/>
        </w:numPr>
        <w:tabs>
          <w:tab w:val="clear" w:pos="644"/>
        </w:tabs>
        <w:autoSpaceDE w:val="0"/>
        <w:autoSpaceDN w:val="0"/>
        <w:adjustRightInd w:val="0"/>
        <w:ind w:left="426" w:hanging="426"/>
        <w:jc w:val="both"/>
        <w:rPr>
          <w:rFonts w:ascii="Arial" w:hAnsi="Arial" w:cs="Arial"/>
          <w:sz w:val="22"/>
          <w:lang w:val="en-GB"/>
        </w:rPr>
      </w:pPr>
      <w:r w:rsidRPr="0081398C">
        <w:rPr>
          <w:rFonts w:ascii="Arial" w:hAnsi="Arial" w:cs="Arial"/>
          <w:sz w:val="22"/>
          <w:lang w:val="en-GB"/>
        </w:rPr>
        <w:t xml:space="preserve">The Parties are in agreement that the prices shown in </w:t>
      </w:r>
      <w:r w:rsidRPr="0081398C">
        <w:rPr>
          <w:rFonts w:ascii="Arial" w:hAnsi="Arial" w:cs="Arial"/>
          <w:b/>
          <w:bCs/>
          <w:sz w:val="22"/>
          <w:lang w:val="en-GB"/>
        </w:rPr>
        <w:t xml:space="preserve">Appendix No. 3 </w:t>
      </w:r>
      <w:r w:rsidRPr="0081398C">
        <w:rPr>
          <w:rFonts w:ascii="Arial" w:hAnsi="Arial" w:cs="Arial"/>
          <w:sz w:val="22"/>
          <w:lang w:val="en-GB"/>
        </w:rPr>
        <w:t xml:space="preserve">to the Contract are fixed </w:t>
      </w:r>
      <w:del w:id="11" w:author="Cieśla Piotr (PKN)" w:date="2025-06-09T14:56:00Z">
        <w:r w:rsidRPr="0081398C" w:rsidDel="00B053ED">
          <w:rPr>
            <w:rFonts w:ascii="Arial" w:hAnsi="Arial" w:cs="Arial"/>
            <w:sz w:val="22"/>
            <w:lang w:val="en-GB"/>
          </w:rPr>
          <w:br/>
        </w:r>
      </w:del>
      <w:r w:rsidRPr="0081398C">
        <w:rPr>
          <w:rFonts w:ascii="Arial" w:hAnsi="Arial" w:cs="Arial"/>
          <w:sz w:val="22"/>
          <w:lang w:val="en-GB"/>
        </w:rPr>
        <w:t>and shall be valid from the date of conclusion of the Contract for the period of its duration.</w:t>
      </w:r>
    </w:p>
    <w:p w14:paraId="248BC8E6" w14:textId="77777777" w:rsidR="00000000" w:rsidRPr="0081398C" w:rsidRDefault="00D80D31" w:rsidP="00456092">
      <w:pPr>
        <w:numPr>
          <w:ilvl w:val="0"/>
          <w:numId w:val="5"/>
        </w:numPr>
        <w:tabs>
          <w:tab w:val="clear" w:pos="644"/>
        </w:tabs>
        <w:autoSpaceDE w:val="0"/>
        <w:autoSpaceDN w:val="0"/>
        <w:adjustRightInd w:val="0"/>
        <w:ind w:left="426" w:hanging="426"/>
        <w:jc w:val="both"/>
        <w:rPr>
          <w:rFonts w:ascii="Arial" w:hAnsi="Arial" w:cs="Arial"/>
          <w:sz w:val="22"/>
          <w:lang w:val="en-GB"/>
        </w:rPr>
      </w:pPr>
      <w:r w:rsidRPr="0081398C">
        <w:rPr>
          <w:rFonts w:ascii="Arial" w:hAnsi="Arial" w:cs="Arial"/>
          <w:sz w:val="22"/>
          <w:lang w:val="en-GB"/>
        </w:rPr>
        <w:t>The shown prices are net prices</w:t>
      </w:r>
      <w:ins w:id="12" w:author="Cieśla Piotr (PKN)" w:date="2025-06-09T14:56:00Z">
        <w:r w:rsidR="00B053ED">
          <w:rPr>
            <w:rFonts w:ascii="Arial" w:hAnsi="Arial" w:cs="Arial"/>
            <w:sz w:val="22"/>
            <w:lang w:val="en-GB"/>
          </w:rPr>
          <w:t>.</w:t>
        </w:r>
      </w:ins>
      <w:del w:id="13" w:author="Cieśla Piotr (PKN)" w:date="2025-06-09T14:56:00Z">
        <w:r w:rsidRPr="0081398C" w:rsidDel="00B053ED">
          <w:rPr>
            <w:rFonts w:ascii="Arial" w:hAnsi="Arial" w:cs="Arial"/>
            <w:sz w:val="22"/>
            <w:lang w:val="en-GB"/>
          </w:rPr>
          <w:delText xml:space="preserve"> and shall be increased in an invoice by Value Added Tax (VAT) in accordance with binding provisions</w:delText>
        </w:r>
      </w:del>
      <w:r w:rsidRPr="0081398C">
        <w:rPr>
          <w:rFonts w:ascii="Arial" w:hAnsi="Arial" w:cs="Arial"/>
          <w:sz w:val="22"/>
          <w:lang w:val="en-GB"/>
        </w:rPr>
        <w:t xml:space="preserve">. </w:t>
      </w:r>
    </w:p>
    <w:p w14:paraId="21A6D608" w14:textId="77777777" w:rsidR="00000000" w:rsidRPr="0081398C" w:rsidRDefault="00D80D31" w:rsidP="00EB3A8B">
      <w:pPr>
        <w:numPr>
          <w:ilvl w:val="0"/>
          <w:numId w:val="5"/>
        </w:numPr>
        <w:tabs>
          <w:tab w:val="clear" w:pos="644"/>
        </w:tabs>
        <w:autoSpaceDE w:val="0"/>
        <w:autoSpaceDN w:val="0"/>
        <w:adjustRightInd w:val="0"/>
        <w:ind w:left="426" w:hanging="426"/>
        <w:jc w:val="both"/>
        <w:rPr>
          <w:rFonts w:ascii="Arial" w:hAnsi="Arial" w:cs="Arial"/>
          <w:sz w:val="22"/>
          <w:lang w:val="en-GB"/>
        </w:rPr>
      </w:pPr>
      <w:r w:rsidRPr="0081398C">
        <w:rPr>
          <w:rFonts w:ascii="Arial" w:hAnsi="Arial" w:cs="Arial"/>
          <w:sz w:val="22"/>
          <w:lang w:val="en-GB"/>
        </w:rPr>
        <w:t xml:space="preserve">In view of performance of the Contract and Orders the Seller shall not be entitled to any additional remuneration from the Buyer and the Seller shall not lay any claims </w:t>
      </w:r>
      <w:r w:rsidRPr="0081398C">
        <w:rPr>
          <w:rFonts w:ascii="Arial" w:hAnsi="Arial" w:cs="Arial"/>
          <w:sz w:val="22"/>
          <w:lang w:val="en-GB"/>
        </w:rPr>
        <w:br/>
        <w:t>on this account towards the Buyer.</w:t>
      </w:r>
    </w:p>
    <w:p w14:paraId="186DA668" w14:textId="77777777" w:rsidR="00000000" w:rsidRPr="0081398C" w:rsidRDefault="00000000" w:rsidP="00D958CF">
      <w:pPr>
        <w:autoSpaceDE w:val="0"/>
        <w:autoSpaceDN w:val="0"/>
        <w:adjustRightInd w:val="0"/>
        <w:ind w:left="426"/>
        <w:jc w:val="both"/>
        <w:rPr>
          <w:rFonts w:ascii="Arial" w:hAnsi="Arial" w:cs="Arial"/>
          <w:sz w:val="22"/>
          <w:lang w:val="en-GB"/>
        </w:rPr>
      </w:pPr>
    </w:p>
    <w:p w14:paraId="4195B1C8" w14:textId="77777777" w:rsidR="00000000" w:rsidRPr="0081398C" w:rsidRDefault="00D80D31" w:rsidP="00456092">
      <w:pPr>
        <w:autoSpaceDE w:val="0"/>
        <w:autoSpaceDN w:val="0"/>
        <w:adjustRightInd w:val="0"/>
        <w:jc w:val="center"/>
        <w:rPr>
          <w:rFonts w:ascii="Arial" w:hAnsi="Arial" w:cs="Arial"/>
          <w:sz w:val="22"/>
          <w:lang w:val="en-GB"/>
        </w:rPr>
      </w:pPr>
      <w:r w:rsidRPr="0081398C">
        <w:rPr>
          <w:rFonts w:ascii="Arial" w:hAnsi="Arial" w:cs="Arial"/>
          <w:b/>
          <w:bCs/>
          <w:sz w:val="22"/>
          <w:u w:val="single"/>
          <w:lang w:val="en-GB"/>
        </w:rPr>
        <w:t>ARTICLE 4</w:t>
      </w:r>
      <w:r w:rsidRPr="0081398C">
        <w:rPr>
          <w:rFonts w:ascii="Arial" w:hAnsi="Arial" w:cs="Arial"/>
          <w:sz w:val="22"/>
          <w:lang w:val="en-GB"/>
        </w:rPr>
        <w:br/>
      </w:r>
      <w:r w:rsidRPr="0081398C">
        <w:rPr>
          <w:rFonts w:ascii="Arial" w:hAnsi="Arial" w:cs="Arial"/>
          <w:b/>
          <w:bCs/>
          <w:sz w:val="22"/>
          <w:lang w:val="en-GB"/>
        </w:rPr>
        <w:t>Payment Terms and Conditions</w:t>
      </w:r>
    </w:p>
    <w:p w14:paraId="26D222DE" w14:textId="77777777" w:rsidR="00000000" w:rsidRPr="0081398C" w:rsidRDefault="00D80D31" w:rsidP="00456092">
      <w:pPr>
        <w:numPr>
          <w:ilvl w:val="0"/>
          <w:numId w:val="6"/>
        </w:numPr>
        <w:tabs>
          <w:tab w:val="clear" w:pos="720"/>
        </w:tabs>
        <w:autoSpaceDE w:val="0"/>
        <w:autoSpaceDN w:val="0"/>
        <w:adjustRightInd w:val="0"/>
        <w:ind w:left="426" w:hanging="426"/>
        <w:jc w:val="both"/>
        <w:rPr>
          <w:rFonts w:ascii="Arial" w:hAnsi="Arial" w:cs="Arial"/>
          <w:sz w:val="22"/>
          <w:szCs w:val="22"/>
          <w:lang w:val="en-GB"/>
        </w:rPr>
      </w:pPr>
      <w:r w:rsidRPr="0081398C">
        <w:rPr>
          <w:rFonts w:ascii="Arial" w:hAnsi="Arial" w:cs="Arial"/>
          <w:sz w:val="22"/>
          <w:szCs w:val="22"/>
          <w:lang w:val="en-GB"/>
        </w:rPr>
        <w:t>Payment for delivered Goods shall be made by transfer within the time-limit: …… days from the date of:</w:t>
      </w:r>
    </w:p>
    <w:p w14:paraId="669076FD" w14:textId="77777777" w:rsidR="00000000" w:rsidRPr="0081398C" w:rsidRDefault="00D80D31" w:rsidP="00456092">
      <w:pPr>
        <w:widowControl w:val="0"/>
        <w:numPr>
          <w:ilvl w:val="1"/>
          <w:numId w:val="6"/>
        </w:numPr>
        <w:tabs>
          <w:tab w:val="clear" w:pos="1440"/>
          <w:tab w:val="num" w:pos="720"/>
        </w:tabs>
        <w:autoSpaceDE w:val="0"/>
        <w:autoSpaceDN w:val="0"/>
        <w:adjustRightInd w:val="0"/>
        <w:ind w:left="426" w:firstLine="0"/>
        <w:jc w:val="both"/>
        <w:rPr>
          <w:rFonts w:ascii="Arial" w:hAnsi="Arial" w:cs="Arial"/>
          <w:sz w:val="22"/>
          <w:szCs w:val="22"/>
          <w:lang w:val="en-GB"/>
        </w:rPr>
      </w:pPr>
      <w:r w:rsidRPr="0081398C">
        <w:rPr>
          <w:rFonts w:ascii="Arial" w:hAnsi="Arial" w:cs="Arial"/>
          <w:sz w:val="22"/>
          <w:szCs w:val="22"/>
          <w:lang w:val="en-GB"/>
        </w:rPr>
        <w:t>obtaining the Goods by the Buyer, consistent with an Order and</w:t>
      </w:r>
    </w:p>
    <w:p w14:paraId="4F31A7AB" w14:textId="77777777" w:rsidR="00000000" w:rsidRPr="0081398C" w:rsidRDefault="00D80D31" w:rsidP="0020013E">
      <w:pPr>
        <w:widowControl w:val="0"/>
        <w:numPr>
          <w:ilvl w:val="1"/>
          <w:numId w:val="6"/>
        </w:numPr>
        <w:tabs>
          <w:tab w:val="clear" w:pos="1440"/>
          <w:tab w:val="num" w:pos="720"/>
        </w:tabs>
        <w:autoSpaceDE w:val="0"/>
        <w:autoSpaceDN w:val="0"/>
        <w:adjustRightInd w:val="0"/>
        <w:ind w:left="426" w:firstLine="0"/>
        <w:jc w:val="both"/>
        <w:rPr>
          <w:rFonts w:ascii="Arial" w:hAnsi="Arial" w:cs="Arial"/>
          <w:sz w:val="22"/>
          <w:szCs w:val="22"/>
          <w:lang w:val="en-GB"/>
        </w:rPr>
      </w:pPr>
      <w:r w:rsidRPr="0081398C">
        <w:rPr>
          <w:rFonts w:ascii="Arial" w:hAnsi="Arial" w:cs="Arial"/>
          <w:sz w:val="22"/>
          <w:szCs w:val="22"/>
          <w:lang w:val="en-GB"/>
        </w:rPr>
        <w:t xml:space="preserve">obtaining, by the Buyer, an original of an appropriately drawn up </w:t>
      </w:r>
      <w:del w:id="14" w:author="Cieśla Piotr (PKN)" w:date="2025-06-09T14:57:00Z">
        <w:r w:rsidRPr="0081398C" w:rsidDel="00B053ED">
          <w:rPr>
            <w:rFonts w:ascii="Arial" w:hAnsi="Arial" w:cs="Arial"/>
            <w:sz w:val="22"/>
            <w:szCs w:val="22"/>
            <w:lang w:val="en-GB"/>
          </w:rPr>
          <w:delText xml:space="preserve">VAT </w:delText>
        </w:r>
      </w:del>
      <w:r w:rsidRPr="0081398C">
        <w:rPr>
          <w:rFonts w:ascii="Arial" w:hAnsi="Arial" w:cs="Arial"/>
          <w:sz w:val="22"/>
          <w:szCs w:val="22"/>
          <w:lang w:val="en-GB"/>
        </w:rPr>
        <w:t>invoice and</w:t>
      </w:r>
    </w:p>
    <w:p w14:paraId="3EFA2A35" w14:textId="77777777" w:rsidR="00000000" w:rsidRPr="0081398C" w:rsidRDefault="00D80D31" w:rsidP="0020013E">
      <w:pPr>
        <w:widowControl w:val="0"/>
        <w:numPr>
          <w:ilvl w:val="1"/>
          <w:numId w:val="6"/>
        </w:numPr>
        <w:tabs>
          <w:tab w:val="clear" w:pos="1440"/>
          <w:tab w:val="num" w:pos="720"/>
        </w:tabs>
        <w:autoSpaceDE w:val="0"/>
        <w:autoSpaceDN w:val="0"/>
        <w:adjustRightInd w:val="0"/>
        <w:ind w:left="426" w:firstLine="0"/>
        <w:jc w:val="both"/>
        <w:rPr>
          <w:rFonts w:ascii="Arial" w:hAnsi="Arial" w:cs="Arial"/>
          <w:sz w:val="22"/>
          <w:szCs w:val="22"/>
          <w:lang w:val="en-GB"/>
        </w:rPr>
      </w:pPr>
      <w:r w:rsidRPr="0081398C">
        <w:rPr>
          <w:rFonts w:ascii="Arial" w:hAnsi="Arial" w:cs="Arial"/>
          <w:sz w:val="22"/>
          <w:szCs w:val="22"/>
          <w:lang w:val="en-GB"/>
        </w:rPr>
        <w:lastRenderedPageBreak/>
        <w:t>meeting other terms and conditions arising from an Order,</w:t>
      </w:r>
    </w:p>
    <w:p w14:paraId="1E31F9FD" w14:textId="77777777" w:rsidR="00000000" w:rsidRPr="0081398C" w:rsidRDefault="00D80D31" w:rsidP="0020013E">
      <w:pPr>
        <w:widowControl w:val="0"/>
        <w:tabs>
          <w:tab w:val="num" w:pos="-4111"/>
        </w:tabs>
        <w:autoSpaceDE w:val="0"/>
        <w:autoSpaceDN w:val="0"/>
        <w:adjustRightInd w:val="0"/>
        <w:ind w:left="426"/>
        <w:jc w:val="both"/>
        <w:rPr>
          <w:rFonts w:ascii="Arial" w:hAnsi="Arial" w:cs="Arial"/>
          <w:sz w:val="22"/>
          <w:szCs w:val="22"/>
          <w:lang w:val="en-GB"/>
        </w:rPr>
      </w:pPr>
      <w:r w:rsidRPr="0081398C">
        <w:rPr>
          <w:rFonts w:ascii="Arial" w:hAnsi="Arial" w:cs="Arial"/>
          <w:sz w:val="22"/>
          <w:szCs w:val="22"/>
          <w:lang w:val="en-GB"/>
        </w:rPr>
        <w:t>with the reservation that this time-limit shall start to run after fulfilment, by the Seller, of all the foregoing obligations jointly.</w:t>
      </w:r>
    </w:p>
    <w:p w14:paraId="7E50245D" w14:textId="77777777" w:rsidR="00000000" w:rsidRPr="0081398C" w:rsidRDefault="00D80D31" w:rsidP="0020013E">
      <w:pPr>
        <w:numPr>
          <w:ilvl w:val="0"/>
          <w:numId w:val="6"/>
        </w:numPr>
        <w:tabs>
          <w:tab w:val="clear" w:pos="720"/>
        </w:tabs>
        <w:autoSpaceDE w:val="0"/>
        <w:autoSpaceDN w:val="0"/>
        <w:adjustRightInd w:val="0"/>
        <w:ind w:left="426" w:hanging="426"/>
        <w:jc w:val="both"/>
        <w:rPr>
          <w:rFonts w:ascii="Arial" w:hAnsi="Arial" w:cs="Arial"/>
          <w:sz w:val="22"/>
          <w:szCs w:val="22"/>
          <w:lang w:val="en-GB"/>
        </w:rPr>
      </w:pPr>
      <w:r w:rsidRPr="0081398C">
        <w:rPr>
          <w:rFonts w:ascii="Arial" w:hAnsi="Arial" w:cs="Arial"/>
          <w:sz w:val="22"/>
          <w:szCs w:val="22"/>
          <w:lang w:val="en-GB"/>
        </w:rPr>
        <w:t xml:space="preserve">The Seller shall send to the Buyer’s address i.e.: </w:t>
      </w:r>
      <w:del w:id="15" w:author="Cieśla Piotr (PKN)" w:date="2025-06-09T14:57:00Z">
        <w:r w:rsidRPr="0081398C" w:rsidDel="00B053ED">
          <w:rPr>
            <w:rFonts w:ascii="Arial" w:hAnsi="Arial" w:cs="Arial"/>
            <w:sz w:val="22"/>
            <w:szCs w:val="22"/>
            <w:lang w:val="en-GB"/>
          </w:rPr>
          <w:delText xml:space="preserve">Polski Koncern Naftowy </w:delText>
        </w:r>
      </w:del>
      <w:r w:rsidRPr="0081398C">
        <w:rPr>
          <w:rFonts w:ascii="Arial" w:hAnsi="Arial" w:cs="Arial"/>
          <w:sz w:val="22"/>
          <w:szCs w:val="22"/>
          <w:lang w:val="en-GB"/>
        </w:rPr>
        <w:t xml:space="preserve">ORLEN S.A., </w:t>
      </w:r>
      <w:r w:rsidRPr="0081398C">
        <w:rPr>
          <w:rFonts w:ascii="Arial" w:hAnsi="Arial" w:cs="Arial"/>
          <w:sz w:val="22"/>
          <w:szCs w:val="22"/>
          <w:lang w:val="en-GB"/>
        </w:rPr>
        <w:br/>
        <w:t>ul. Chemików 7, 09-411 Płock, an original of an appropriately issued invoice in an envelope marked as follows: “INVOICE” [“FAKTURA”].</w:t>
      </w:r>
    </w:p>
    <w:p w14:paraId="63901299" w14:textId="77777777" w:rsidR="00000000" w:rsidRPr="0081398C" w:rsidRDefault="00D80D31" w:rsidP="0020013E">
      <w:pPr>
        <w:numPr>
          <w:ilvl w:val="0"/>
          <w:numId w:val="6"/>
        </w:numPr>
        <w:tabs>
          <w:tab w:val="clear" w:pos="720"/>
        </w:tabs>
        <w:autoSpaceDE w:val="0"/>
        <w:autoSpaceDN w:val="0"/>
        <w:adjustRightInd w:val="0"/>
        <w:ind w:left="426" w:hanging="426"/>
        <w:jc w:val="both"/>
        <w:rPr>
          <w:rFonts w:ascii="Arial" w:hAnsi="Arial" w:cs="Arial"/>
          <w:sz w:val="22"/>
          <w:szCs w:val="22"/>
          <w:lang w:val="en-GB"/>
        </w:rPr>
      </w:pPr>
      <w:r w:rsidRPr="0081398C">
        <w:rPr>
          <w:rFonts w:ascii="Arial" w:hAnsi="Arial" w:cs="Arial"/>
          <w:sz w:val="22"/>
          <w:szCs w:val="22"/>
          <w:lang w:val="en-GB"/>
        </w:rPr>
        <w:t xml:space="preserve">The Seller may send an appropriately issued invoice in an electronic form </w:t>
      </w:r>
      <w:r w:rsidRPr="0081398C">
        <w:rPr>
          <w:rFonts w:ascii="Arial" w:hAnsi="Arial" w:cs="Arial"/>
          <w:sz w:val="22"/>
          <w:szCs w:val="22"/>
          <w:lang w:val="en-GB"/>
        </w:rPr>
        <w:br/>
        <w:t>to the dedicated address in accordance with the “Agreement on sending invoices in an electronic form” (“</w:t>
      </w:r>
      <w:r w:rsidRPr="0081398C">
        <w:rPr>
          <w:rFonts w:ascii="Arial" w:hAnsi="Arial" w:cs="Arial"/>
          <w:b/>
          <w:bCs/>
          <w:sz w:val="22"/>
          <w:szCs w:val="22"/>
          <w:lang w:val="en-GB"/>
        </w:rPr>
        <w:t>Agreement</w:t>
      </w:r>
      <w:r w:rsidRPr="0081398C">
        <w:rPr>
          <w:rFonts w:ascii="Arial" w:hAnsi="Arial" w:cs="Arial"/>
          <w:sz w:val="22"/>
          <w:szCs w:val="22"/>
          <w:lang w:val="en-GB"/>
        </w:rPr>
        <w:t xml:space="preserve">”) in line with </w:t>
      </w:r>
      <w:r w:rsidRPr="0081398C">
        <w:rPr>
          <w:rFonts w:ascii="Arial" w:hAnsi="Arial" w:cs="Arial"/>
          <w:b/>
          <w:bCs/>
          <w:sz w:val="22"/>
          <w:szCs w:val="22"/>
          <w:lang w:val="en-GB"/>
        </w:rPr>
        <w:t>Appendix No. 7</w:t>
      </w:r>
      <w:r w:rsidRPr="0081398C">
        <w:rPr>
          <w:rFonts w:ascii="Arial" w:hAnsi="Arial" w:cs="Arial"/>
          <w:sz w:val="22"/>
          <w:szCs w:val="22"/>
          <w:lang w:val="en-GB"/>
        </w:rPr>
        <w:t xml:space="preserve"> to the Contract. This may take place after signing, by the Seller, 2 (two) copies of the attached “Agreement” and sending back to the Buyer’s address indicated in the Agreement, with the note: “Agreement on e-invoices” [“Porozumienie dot. e-faktur”].</w:t>
      </w:r>
    </w:p>
    <w:p w14:paraId="29265984" w14:textId="77777777" w:rsidR="00000000" w:rsidRPr="0081398C" w:rsidRDefault="00D80D31" w:rsidP="0020013E">
      <w:pPr>
        <w:numPr>
          <w:ilvl w:val="0"/>
          <w:numId w:val="6"/>
        </w:numPr>
        <w:tabs>
          <w:tab w:val="clear" w:pos="720"/>
        </w:tabs>
        <w:autoSpaceDE w:val="0"/>
        <w:autoSpaceDN w:val="0"/>
        <w:adjustRightInd w:val="0"/>
        <w:ind w:left="426" w:hanging="426"/>
        <w:jc w:val="both"/>
        <w:rPr>
          <w:rFonts w:ascii="Arial" w:hAnsi="Arial" w:cs="Arial"/>
          <w:sz w:val="22"/>
          <w:szCs w:val="22"/>
          <w:lang w:val="en-GB"/>
        </w:rPr>
      </w:pPr>
      <w:r w:rsidRPr="0081398C">
        <w:rPr>
          <w:rFonts w:ascii="Arial" w:hAnsi="Arial" w:cs="Arial"/>
          <w:sz w:val="22"/>
          <w:szCs w:val="22"/>
          <w:lang w:val="en-GB"/>
        </w:rPr>
        <w:t xml:space="preserve">Invoices may be sent in an electronic form after receiving, by </w:t>
      </w:r>
      <w:del w:id="16" w:author="Cieśla Piotr (PKN)" w:date="2025-06-09T14:59:00Z">
        <w:r w:rsidRPr="0081398C" w:rsidDel="00B053ED">
          <w:rPr>
            <w:rFonts w:ascii="Arial" w:hAnsi="Arial" w:cs="Arial"/>
            <w:sz w:val="22"/>
            <w:szCs w:val="22"/>
            <w:lang w:val="en-GB"/>
          </w:rPr>
          <w:delText xml:space="preserve">PKN </w:delText>
        </w:r>
      </w:del>
      <w:r w:rsidRPr="0081398C">
        <w:rPr>
          <w:rFonts w:ascii="Arial" w:hAnsi="Arial" w:cs="Arial"/>
          <w:sz w:val="22"/>
          <w:szCs w:val="22"/>
          <w:lang w:val="en-GB"/>
        </w:rPr>
        <w:t>ORLEN S.A., the Agreement signed by both Parties.</w:t>
      </w:r>
    </w:p>
    <w:p w14:paraId="3F44DFF0" w14:textId="77777777" w:rsidR="00000000" w:rsidRPr="0081398C" w:rsidRDefault="00D80D31" w:rsidP="0020013E">
      <w:pPr>
        <w:numPr>
          <w:ilvl w:val="0"/>
          <w:numId w:val="6"/>
        </w:numPr>
        <w:tabs>
          <w:tab w:val="clear" w:pos="720"/>
        </w:tabs>
        <w:autoSpaceDE w:val="0"/>
        <w:autoSpaceDN w:val="0"/>
        <w:adjustRightInd w:val="0"/>
        <w:ind w:left="426" w:hanging="426"/>
        <w:jc w:val="both"/>
        <w:rPr>
          <w:rFonts w:ascii="Arial" w:hAnsi="Arial" w:cs="Arial"/>
          <w:sz w:val="22"/>
          <w:szCs w:val="22"/>
          <w:lang w:val="en-GB"/>
        </w:rPr>
      </w:pPr>
      <w:r w:rsidRPr="0081398C">
        <w:rPr>
          <w:rFonts w:ascii="Arial" w:hAnsi="Arial" w:cs="Arial"/>
          <w:sz w:val="22"/>
          <w:szCs w:val="22"/>
          <w:lang w:val="en-GB"/>
        </w:rPr>
        <w:t>A properly issued invoice, apart from statutory requirements, should contain the following data:</w:t>
      </w:r>
    </w:p>
    <w:p w14:paraId="504FE2DD" w14:textId="77777777" w:rsidR="00000000" w:rsidRPr="0081398C" w:rsidRDefault="00D80D31" w:rsidP="0020013E">
      <w:pPr>
        <w:pStyle w:val="Akapitzlist"/>
        <w:numPr>
          <w:ilvl w:val="0"/>
          <w:numId w:val="22"/>
        </w:numPr>
        <w:autoSpaceDE w:val="0"/>
        <w:autoSpaceDN w:val="0"/>
        <w:adjustRightInd w:val="0"/>
        <w:ind w:left="567" w:hanging="141"/>
        <w:jc w:val="both"/>
        <w:rPr>
          <w:rFonts w:ascii="Arial" w:hAnsi="Arial" w:cs="Arial"/>
          <w:sz w:val="22"/>
          <w:szCs w:val="22"/>
          <w:lang w:val="en-GB"/>
        </w:rPr>
      </w:pPr>
      <w:r w:rsidRPr="0081398C">
        <w:rPr>
          <w:rFonts w:ascii="Arial" w:hAnsi="Arial" w:cs="Arial"/>
          <w:sz w:val="22"/>
          <w:szCs w:val="22"/>
          <w:lang w:val="en-GB"/>
        </w:rPr>
        <w:t>specification of Goods in accordance with an Order (quantity, unit, description of goods, net price),</w:t>
      </w:r>
    </w:p>
    <w:p w14:paraId="23BF089C" w14:textId="77777777" w:rsidR="00000000" w:rsidRPr="0081398C" w:rsidRDefault="00D80D31" w:rsidP="0020013E">
      <w:pPr>
        <w:pStyle w:val="Akapitzlist"/>
        <w:numPr>
          <w:ilvl w:val="0"/>
          <w:numId w:val="22"/>
        </w:numPr>
        <w:autoSpaceDE w:val="0"/>
        <w:autoSpaceDN w:val="0"/>
        <w:adjustRightInd w:val="0"/>
        <w:ind w:left="567" w:hanging="141"/>
        <w:jc w:val="both"/>
        <w:rPr>
          <w:rFonts w:ascii="Arial" w:hAnsi="Arial" w:cs="Arial"/>
          <w:sz w:val="22"/>
          <w:szCs w:val="22"/>
          <w:lang w:val="en-GB"/>
        </w:rPr>
      </w:pPr>
      <w:r w:rsidRPr="0081398C">
        <w:rPr>
          <w:rFonts w:ascii="Arial" w:hAnsi="Arial" w:cs="Arial"/>
          <w:sz w:val="22"/>
          <w:szCs w:val="22"/>
          <w:lang w:val="en-GB"/>
        </w:rPr>
        <w:t>terms and conditions as well as payment date in accordance with an Order,</w:t>
      </w:r>
    </w:p>
    <w:p w14:paraId="72BA17B8" w14:textId="77777777" w:rsidR="00000000" w:rsidRPr="0081398C" w:rsidRDefault="00D80D31" w:rsidP="0020013E">
      <w:pPr>
        <w:pStyle w:val="Akapitzlist"/>
        <w:numPr>
          <w:ilvl w:val="0"/>
          <w:numId w:val="22"/>
        </w:numPr>
        <w:autoSpaceDE w:val="0"/>
        <w:autoSpaceDN w:val="0"/>
        <w:adjustRightInd w:val="0"/>
        <w:ind w:left="567" w:hanging="141"/>
        <w:jc w:val="both"/>
        <w:rPr>
          <w:rFonts w:ascii="Arial" w:hAnsi="Arial" w:cs="Arial"/>
          <w:sz w:val="22"/>
          <w:szCs w:val="22"/>
          <w:lang w:val="en-GB"/>
        </w:rPr>
      </w:pPr>
      <w:r w:rsidRPr="0081398C">
        <w:rPr>
          <w:rFonts w:ascii="Arial" w:hAnsi="Arial" w:cs="Arial"/>
          <w:sz w:val="22"/>
          <w:szCs w:val="22"/>
          <w:lang w:val="en-GB"/>
        </w:rPr>
        <w:t xml:space="preserve">proper and valid </w:t>
      </w:r>
      <w:del w:id="17" w:author="Cieśla Piotr (PKN)" w:date="2025-06-09T14:59:00Z">
        <w:r w:rsidRPr="0081398C" w:rsidDel="00B053ED">
          <w:rPr>
            <w:rFonts w:ascii="Arial" w:hAnsi="Arial" w:cs="Arial"/>
            <w:sz w:val="22"/>
            <w:szCs w:val="22"/>
            <w:lang w:val="en-GB"/>
          </w:rPr>
          <w:delText>NIP [</w:delText>
        </w:r>
      </w:del>
      <w:ins w:id="18" w:author="Cieśla Piotr (PKN)" w:date="2025-06-09T14:59:00Z">
        <w:r w:rsidR="00B053ED">
          <w:rPr>
            <w:rFonts w:ascii="Arial" w:hAnsi="Arial" w:cs="Arial"/>
            <w:sz w:val="22"/>
            <w:szCs w:val="22"/>
            <w:lang w:val="en-GB"/>
          </w:rPr>
          <w:t>EU-</w:t>
        </w:r>
      </w:ins>
      <w:r w:rsidRPr="0081398C">
        <w:rPr>
          <w:rFonts w:ascii="Arial" w:hAnsi="Arial" w:cs="Arial"/>
          <w:sz w:val="22"/>
          <w:szCs w:val="22"/>
          <w:lang w:val="en-GB"/>
        </w:rPr>
        <w:t>Tax ID. No.</w:t>
      </w:r>
      <w:del w:id="19" w:author="Cieśla Piotr (PKN)" w:date="2025-06-09T14:59:00Z">
        <w:r w:rsidRPr="0081398C" w:rsidDel="00B053ED">
          <w:rPr>
            <w:rFonts w:ascii="Arial" w:hAnsi="Arial" w:cs="Arial"/>
            <w:sz w:val="22"/>
            <w:szCs w:val="22"/>
            <w:lang w:val="en-GB"/>
          </w:rPr>
          <w:delText>]</w:delText>
        </w:r>
      </w:del>
      <w:r w:rsidRPr="0081398C">
        <w:rPr>
          <w:rFonts w:ascii="Arial" w:hAnsi="Arial" w:cs="Arial"/>
          <w:sz w:val="22"/>
          <w:szCs w:val="22"/>
          <w:lang w:val="en-GB"/>
        </w:rPr>
        <w:t xml:space="preserve"> of the Seller,</w:t>
      </w:r>
    </w:p>
    <w:p w14:paraId="682CDFE2" w14:textId="77777777" w:rsidR="00000000" w:rsidRPr="0081398C" w:rsidRDefault="00D80D31" w:rsidP="0020013E">
      <w:pPr>
        <w:pStyle w:val="Akapitzlist"/>
        <w:numPr>
          <w:ilvl w:val="0"/>
          <w:numId w:val="22"/>
        </w:numPr>
        <w:autoSpaceDE w:val="0"/>
        <w:autoSpaceDN w:val="0"/>
        <w:adjustRightInd w:val="0"/>
        <w:ind w:left="567" w:hanging="141"/>
        <w:jc w:val="both"/>
        <w:rPr>
          <w:rFonts w:ascii="Arial" w:hAnsi="Arial" w:cs="Arial"/>
          <w:sz w:val="22"/>
          <w:szCs w:val="22"/>
          <w:lang w:val="en-GB"/>
        </w:rPr>
      </w:pPr>
      <w:r w:rsidRPr="0081398C">
        <w:rPr>
          <w:rFonts w:ascii="Arial" w:hAnsi="Arial" w:cs="Arial"/>
          <w:sz w:val="22"/>
          <w:szCs w:val="22"/>
          <w:lang w:val="en-GB"/>
        </w:rPr>
        <w:t>country of origin,</w:t>
      </w:r>
    </w:p>
    <w:p w14:paraId="1C95CCA0" w14:textId="77777777" w:rsidR="00000000" w:rsidRPr="0081398C" w:rsidRDefault="00D80D31" w:rsidP="0020013E">
      <w:pPr>
        <w:pStyle w:val="Akapitzlist"/>
        <w:numPr>
          <w:ilvl w:val="0"/>
          <w:numId w:val="22"/>
        </w:numPr>
        <w:autoSpaceDE w:val="0"/>
        <w:autoSpaceDN w:val="0"/>
        <w:adjustRightInd w:val="0"/>
        <w:ind w:left="567" w:hanging="141"/>
        <w:jc w:val="both"/>
        <w:rPr>
          <w:rFonts w:ascii="Arial" w:hAnsi="Arial" w:cs="Arial"/>
          <w:sz w:val="22"/>
          <w:szCs w:val="22"/>
          <w:lang w:val="en-GB"/>
        </w:rPr>
      </w:pPr>
      <w:r w:rsidRPr="0081398C">
        <w:rPr>
          <w:rFonts w:ascii="Arial" w:hAnsi="Arial" w:cs="Arial"/>
          <w:sz w:val="22"/>
          <w:szCs w:val="22"/>
          <w:lang w:val="en-GB"/>
        </w:rPr>
        <w:t>Buyer’s Contract and Order number,</w:t>
      </w:r>
    </w:p>
    <w:p w14:paraId="39D7E2B4" w14:textId="77777777" w:rsidR="00000000" w:rsidRPr="0081398C" w:rsidRDefault="00D80D31" w:rsidP="0020013E">
      <w:pPr>
        <w:pStyle w:val="Akapitzlist"/>
        <w:numPr>
          <w:ilvl w:val="0"/>
          <w:numId w:val="22"/>
        </w:numPr>
        <w:autoSpaceDE w:val="0"/>
        <w:autoSpaceDN w:val="0"/>
        <w:adjustRightInd w:val="0"/>
        <w:ind w:left="567" w:hanging="141"/>
        <w:jc w:val="both"/>
        <w:rPr>
          <w:rFonts w:ascii="Arial" w:hAnsi="Arial" w:cs="Arial"/>
          <w:sz w:val="22"/>
          <w:szCs w:val="22"/>
          <w:lang w:val="en-GB"/>
        </w:rPr>
      </w:pPr>
      <w:r w:rsidRPr="0081398C">
        <w:rPr>
          <w:rFonts w:ascii="Arial" w:hAnsi="Arial" w:cs="Arial"/>
          <w:sz w:val="22"/>
          <w:szCs w:val="22"/>
          <w:lang w:val="en-GB"/>
        </w:rPr>
        <w:t>person executing and settling an Order, indicated each time in an Order</w:t>
      </w:r>
    </w:p>
    <w:p w14:paraId="2A20DF4B" w14:textId="77777777" w:rsidR="00000000" w:rsidRPr="0081398C" w:rsidRDefault="00D80D31" w:rsidP="0020013E">
      <w:pPr>
        <w:pStyle w:val="Akapitzlist"/>
        <w:numPr>
          <w:ilvl w:val="0"/>
          <w:numId w:val="22"/>
        </w:numPr>
        <w:autoSpaceDE w:val="0"/>
        <w:autoSpaceDN w:val="0"/>
        <w:adjustRightInd w:val="0"/>
        <w:ind w:left="567" w:hanging="141"/>
        <w:jc w:val="both"/>
        <w:rPr>
          <w:rFonts w:ascii="Arial" w:hAnsi="Arial" w:cs="Arial"/>
          <w:sz w:val="22"/>
          <w:szCs w:val="22"/>
          <w:lang w:val="en-GB"/>
        </w:rPr>
      </w:pPr>
      <w:r w:rsidRPr="0081398C">
        <w:rPr>
          <w:rFonts w:ascii="Arial" w:hAnsi="Arial" w:cs="Arial"/>
          <w:sz w:val="22"/>
          <w:szCs w:val="22"/>
          <w:lang w:val="en-GB"/>
        </w:rPr>
        <w:t xml:space="preserve">number of an agreed bank account appropriate for payments </w:t>
      </w:r>
    </w:p>
    <w:p w14:paraId="4A231A29" w14:textId="77777777" w:rsidR="00000000" w:rsidRPr="0081398C" w:rsidRDefault="00D80D31" w:rsidP="0020013E">
      <w:pPr>
        <w:autoSpaceDE w:val="0"/>
        <w:autoSpaceDN w:val="0"/>
        <w:adjustRightInd w:val="0"/>
        <w:ind w:left="426"/>
        <w:jc w:val="both"/>
        <w:rPr>
          <w:rFonts w:ascii="Arial" w:hAnsi="Arial" w:cs="Arial"/>
          <w:bCs/>
          <w:sz w:val="22"/>
          <w:szCs w:val="22"/>
          <w:lang w:val="en-GB"/>
        </w:rPr>
      </w:pPr>
      <w:r w:rsidRPr="0081398C">
        <w:rPr>
          <w:rFonts w:ascii="Arial" w:hAnsi="Arial" w:cs="Arial"/>
          <w:sz w:val="22"/>
          <w:szCs w:val="22"/>
          <w:lang w:val="en-GB"/>
        </w:rPr>
        <w:t xml:space="preserve">Additionally, the Seller undertakes that invoices shall be issued unilaterally, </w:t>
      </w:r>
      <w:r w:rsidRPr="0081398C">
        <w:rPr>
          <w:rFonts w:ascii="Arial" w:hAnsi="Arial" w:cs="Arial"/>
          <w:sz w:val="22"/>
          <w:szCs w:val="22"/>
          <w:lang w:val="en-GB"/>
        </w:rPr>
        <w:br/>
        <w:t>on paper in unvarying colour, preferably white.</w:t>
      </w:r>
    </w:p>
    <w:p w14:paraId="3FAF6F89" w14:textId="77777777" w:rsidR="00000000" w:rsidRPr="0081398C" w:rsidRDefault="00D80D31" w:rsidP="0020013E">
      <w:pPr>
        <w:numPr>
          <w:ilvl w:val="0"/>
          <w:numId w:val="6"/>
        </w:numPr>
        <w:tabs>
          <w:tab w:val="clear" w:pos="720"/>
        </w:tabs>
        <w:autoSpaceDE w:val="0"/>
        <w:autoSpaceDN w:val="0"/>
        <w:adjustRightInd w:val="0"/>
        <w:ind w:left="426" w:hanging="426"/>
        <w:jc w:val="both"/>
        <w:rPr>
          <w:rFonts w:ascii="Arial" w:hAnsi="Arial" w:cs="Arial"/>
          <w:sz w:val="22"/>
          <w:szCs w:val="22"/>
          <w:lang w:val="en-GB"/>
        </w:rPr>
      </w:pPr>
      <w:r w:rsidRPr="0081398C">
        <w:rPr>
          <w:rFonts w:ascii="Arial" w:hAnsi="Arial" w:cs="Arial"/>
          <w:sz w:val="22"/>
          <w:szCs w:val="22"/>
          <w:lang w:val="en-GB"/>
        </w:rPr>
        <w:t>Copies of other documents mentioned in an Order should be marked with a number of an Order to which they refer and delivered to the address:</w:t>
      </w:r>
    </w:p>
    <w:p w14:paraId="4856B00A" w14:textId="77777777" w:rsidR="00000000" w:rsidRPr="00CF63C6" w:rsidRDefault="00D80D31" w:rsidP="0020013E">
      <w:pPr>
        <w:autoSpaceDE w:val="0"/>
        <w:autoSpaceDN w:val="0"/>
        <w:adjustRightInd w:val="0"/>
        <w:ind w:left="426"/>
        <w:jc w:val="both"/>
        <w:rPr>
          <w:rFonts w:ascii="Arial" w:hAnsi="Arial" w:cs="Arial"/>
          <w:sz w:val="22"/>
          <w:szCs w:val="22"/>
        </w:rPr>
      </w:pPr>
      <w:del w:id="20" w:author="Cieśla Piotr (PKN)" w:date="2025-06-09T15:00:00Z">
        <w:r w:rsidRPr="00CF63C6" w:rsidDel="00B053ED">
          <w:rPr>
            <w:rFonts w:ascii="Arial" w:hAnsi="Arial" w:cs="Arial"/>
            <w:sz w:val="22"/>
            <w:szCs w:val="22"/>
          </w:rPr>
          <w:delText xml:space="preserve">Polski Koncern Naftowy </w:delText>
        </w:r>
      </w:del>
      <w:r w:rsidRPr="00CF63C6">
        <w:rPr>
          <w:rFonts w:ascii="Arial" w:hAnsi="Arial" w:cs="Arial"/>
          <w:sz w:val="22"/>
          <w:szCs w:val="22"/>
        </w:rPr>
        <w:t>ORLEN S.A.,</w:t>
      </w:r>
    </w:p>
    <w:p w14:paraId="40AC3E3C" w14:textId="77777777" w:rsidR="00000000" w:rsidRPr="003B6711" w:rsidRDefault="00D80D31" w:rsidP="0020013E">
      <w:pPr>
        <w:autoSpaceDE w:val="0"/>
        <w:autoSpaceDN w:val="0"/>
        <w:adjustRightInd w:val="0"/>
        <w:ind w:left="426"/>
        <w:jc w:val="both"/>
        <w:rPr>
          <w:rFonts w:ascii="Arial" w:hAnsi="Arial" w:cs="Arial"/>
          <w:sz w:val="22"/>
          <w:szCs w:val="22"/>
        </w:rPr>
      </w:pPr>
      <w:r w:rsidRPr="003B6711">
        <w:rPr>
          <w:rFonts w:ascii="Arial" w:hAnsi="Arial" w:cs="Arial"/>
          <w:sz w:val="22"/>
          <w:szCs w:val="22"/>
        </w:rPr>
        <w:t>ul. Chemików 7, 09-411 Płock,</w:t>
      </w:r>
    </w:p>
    <w:p w14:paraId="2ADC4C08" w14:textId="77777777" w:rsidR="00000000" w:rsidRPr="0081398C" w:rsidRDefault="00D80D31" w:rsidP="0020013E">
      <w:pPr>
        <w:ind w:left="426"/>
        <w:jc w:val="both"/>
        <w:rPr>
          <w:rFonts w:ascii="Arial" w:hAnsi="Arial" w:cs="Arial"/>
          <w:sz w:val="22"/>
          <w:szCs w:val="22"/>
          <w:lang w:val="en-GB"/>
        </w:rPr>
      </w:pPr>
      <w:r w:rsidRPr="0081398C">
        <w:rPr>
          <w:rFonts w:ascii="Arial" w:hAnsi="Arial" w:cs="Arial"/>
          <w:sz w:val="22"/>
          <w:szCs w:val="22"/>
          <w:lang w:val="en-GB"/>
        </w:rPr>
        <w:t xml:space="preserve">Zespół Realizacji i Rozliczeń Zakupów Technicznych [Team for Realisation and Settlement of Technical Purchases] </w:t>
      </w:r>
    </w:p>
    <w:p w14:paraId="605D8647" w14:textId="77777777" w:rsidR="00000000" w:rsidRPr="0081398C" w:rsidRDefault="00D80D31" w:rsidP="0020013E">
      <w:pPr>
        <w:ind w:left="426"/>
        <w:jc w:val="both"/>
        <w:rPr>
          <w:rFonts w:ascii="Arial" w:hAnsi="Arial" w:cs="Arial"/>
          <w:sz w:val="22"/>
          <w:szCs w:val="22"/>
          <w:lang w:val="en-GB"/>
        </w:rPr>
      </w:pPr>
      <w:r w:rsidRPr="0081398C">
        <w:rPr>
          <w:rFonts w:ascii="Arial" w:hAnsi="Arial" w:cs="Arial"/>
          <w:sz w:val="22"/>
          <w:szCs w:val="22"/>
          <w:lang w:val="en-GB"/>
        </w:rPr>
        <w:t>(First name and last name of a person executing an Order)</w:t>
      </w:r>
    </w:p>
    <w:p w14:paraId="7EF5348C" w14:textId="77777777" w:rsidR="00022FAE" w:rsidRPr="0081398C" w:rsidRDefault="00D80D31" w:rsidP="004D70F0">
      <w:pPr>
        <w:numPr>
          <w:ilvl w:val="0"/>
          <w:numId w:val="6"/>
        </w:numPr>
        <w:tabs>
          <w:tab w:val="clear" w:pos="720"/>
          <w:tab w:val="num" w:pos="426"/>
        </w:tabs>
        <w:ind w:hanging="720"/>
        <w:jc w:val="both"/>
        <w:rPr>
          <w:rFonts w:ascii="Arial" w:hAnsi="Arial" w:cs="Arial"/>
          <w:sz w:val="22"/>
          <w:lang w:val="en-GB"/>
        </w:rPr>
      </w:pPr>
      <w:r w:rsidRPr="0081398C">
        <w:rPr>
          <w:rFonts w:ascii="Arial" w:hAnsi="Arial" w:cs="Arial"/>
          <w:sz w:val="22"/>
          <w:szCs w:val="22"/>
          <w:lang w:val="en-GB"/>
        </w:rPr>
        <w:t>Payment shall be made by transfer into the bank account of the Seller:</w:t>
      </w:r>
    </w:p>
    <w:p w14:paraId="1FEDC823" w14:textId="77777777" w:rsidR="00022FAE" w:rsidRPr="0081398C" w:rsidRDefault="00B053ED" w:rsidP="00022FAE">
      <w:pPr>
        <w:ind w:left="426"/>
        <w:jc w:val="both"/>
        <w:rPr>
          <w:rFonts w:ascii="Arial" w:hAnsi="Arial" w:cs="Arial"/>
          <w:sz w:val="22"/>
          <w:lang w:val="en-GB"/>
        </w:rPr>
      </w:pPr>
      <w:ins w:id="21" w:author="Cieśla Piotr (PKN)" w:date="2025-06-09T15:00:00Z">
        <w:r>
          <w:rPr>
            <w:rFonts w:ascii="Arial" w:hAnsi="Arial" w:cs="Arial"/>
            <w:sz w:val="22"/>
            <w:lang w:val="en-GB"/>
          </w:rPr>
          <w:t>……………………………………………………………….</w:t>
        </w:r>
      </w:ins>
    </w:p>
    <w:p w14:paraId="0023A223" w14:textId="77777777" w:rsidR="00022FAE" w:rsidRPr="0081398C" w:rsidRDefault="00022FAE" w:rsidP="00022FAE">
      <w:pPr>
        <w:ind w:left="426"/>
        <w:jc w:val="both"/>
        <w:rPr>
          <w:rFonts w:ascii="Arial" w:hAnsi="Arial" w:cs="Arial"/>
          <w:sz w:val="22"/>
          <w:lang w:val="en-GB"/>
        </w:rPr>
      </w:pPr>
    </w:p>
    <w:p w14:paraId="720FCDC3" w14:textId="77777777" w:rsidR="00022FAE" w:rsidRPr="0081398C" w:rsidDel="00B053ED" w:rsidRDefault="00022FAE" w:rsidP="00022FAE">
      <w:pPr>
        <w:ind w:left="426"/>
        <w:jc w:val="both"/>
        <w:rPr>
          <w:del w:id="22" w:author="Cieśla Piotr (PKN)" w:date="2025-06-09T15:00:00Z"/>
          <w:rFonts w:ascii="Arial" w:hAnsi="Arial" w:cs="Arial"/>
          <w:sz w:val="22"/>
          <w:lang w:val="en-GB"/>
        </w:rPr>
      </w:pPr>
    </w:p>
    <w:p w14:paraId="6355A2C2" w14:textId="77777777" w:rsidR="00BB327B" w:rsidRPr="0081398C" w:rsidRDefault="00D80D31" w:rsidP="00110565">
      <w:pPr>
        <w:ind w:left="426"/>
        <w:jc w:val="both"/>
        <w:rPr>
          <w:rFonts w:ascii="Arial" w:hAnsi="Arial" w:cs="Arial"/>
          <w:sz w:val="22"/>
          <w:lang w:val="en-GB"/>
        </w:rPr>
      </w:pPr>
      <w:r w:rsidRPr="0081398C">
        <w:rPr>
          <w:rFonts w:ascii="Arial" w:hAnsi="Arial" w:cs="Arial"/>
          <w:sz w:val="22"/>
          <w:lang w:val="en-GB"/>
        </w:rPr>
        <w:t xml:space="preserve">The Parties shall consider a date of debiting the Buyer’s bank account with an amount of due payment to be the date of payment. </w:t>
      </w:r>
    </w:p>
    <w:p w14:paraId="6751CA82" w14:textId="77777777" w:rsidR="00000000" w:rsidRPr="0081398C" w:rsidRDefault="00D80D31" w:rsidP="004D70F0">
      <w:pPr>
        <w:pStyle w:val="Akapitzlist"/>
        <w:numPr>
          <w:ilvl w:val="0"/>
          <w:numId w:val="6"/>
        </w:numPr>
        <w:tabs>
          <w:tab w:val="clear" w:pos="720"/>
          <w:tab w:val="num" w:pos="426"/>
        </w:tabs>
        <w:ind w:left="426" w:hanging="426"/>
        <w:jc w:val="both"/>
        <w:rPr>
          <w:rFonts w:ascii="Arial" w:hAnsi="Arial" w:cs="Arial"/>
          <w:sz w:val="22"/>
          <w:lang w:val="en-GB"/>
        </w:rPr>
      </w:pPr>
      <w:r w:rsidRPr="0081398C">
        <w:rPr>
          <w:rFonts w:ascii="Arial" w:hAnsi="Arial" w:cs="Arial"/>
          <w:sz w:val="22"/>
          <w:szCs w:val="22"/>
          <w:lang w:val="en-GB"/>
        </w:rPr>
        <w:t>In the event of a change of the bank account, the Seller shall be obliged to attach a statement to the invoice, including the following data:</w:t>
      </w:r>
    </w:p>
    <w:p w14:paraId="47D2DBDB" w14:textId="77777777" w:rsidR="00000000" w:rsidRPr="0081398C" w:rsidRDefault="004D70F0" w:rsidP="00BB327B">
      <w:pPr>
        <w:ind w:left="426"/>
        <w:jc w:val="both"/>
        <w:rPr>
          <w:rFonts w:ascii="Arial" w:hAnsi="Arial" w:cs="Arial"/>
          <w:sz w:val="22"/>
          <w:szCs w:val="22"/>
          <w:lang w:val="en-GB"/>
        </w:rPr>
      </w:pPr>
      <w:r w:rsidRPr="0081398C">
        <w:rPr>
          <w:rFonts w:ascii="Arial" w:hAnsi="Arial" w:cs="Arial"/>
          <w:sz w:val="22"/>
          <w:szCs w:val="22"/>
          <w:lang w:val="en-GB"/>
        </w:rPr>
        <w:t>- name and address of a bank,</w:t>
      </w:r>
    </w:p>
    <w:p w14:paraId="7F493958" w14:textId="77777777" w:rsidR="00000000" w:rsidRPr="0081398C" w:rsidRDefault="004D70F0" w:rsidP="00BB327B">
      <w:pPr>
        <w:ind w:left="426"/>
        <w:jc w:val="both"/>
        <w:rPr>
          <w:rFonts w:ascii="Arial" w:hAnsi="Arial" w:cs="Arial"/>
          <w:sz w:val="22"/>
          <w:szCs w:val="22"/>
          <w:lang w:val="en-GB"/>
        </w:rPr>
      </w:pPr>
      <w:r w:rsidRPr="0081398C">
        <w:rPr>
          <w:rFonts w:ascii="Arial" w:hAnsi="Arial" w:cs="Arial"/>
          <w:sz w:val="22"/>
          <w:szCs w:val="22"/>
          <w:lang w:val="en-GB"/>
        </w:rPr>
        <w:t>- bank’s SWIFT No.,</w:t>
      </w:r>
    </w:p>
    <w:p w14:paraId="3729EE8A" w14:textId="77777777" w:rsidR="00000000" w:rsidRPr="0081398C" w:rsidRDefault="004D70F0" w:rsidP="00BB327B">
      <w:pPr>
        <w:ind w:left="426"/>
        <w:jc w:val="both"/>
        <w:rPr>
          <w:rFonts w:ascii="Arial" w:hAnsi="Arial" w:cs="Arial"/>
          <w:sz w:val="22"/>
          <w:szCs w:val="22"/>
          <w:lang w:val="en-GB"/>
        </w:rPr>
      </w:pPr>
      <w:r w:rsidRPr="0081398C">
        <w:rPr>
          <w:rFonts w:ascii="Arial" w:hAnsi="Arial" w:cs="Arial"/>
          <w:sz w:val="22"/>
          <w:szCs w:val="22"/>
          <w:lang w:val="en-GB"/>
        </w:rPr>
        <w:t>- bank account number.</w:t>
      </w:r>
    </w:p>
    <w:p w14:paraId="5EB0EA7D" w14:textId="77777777" w:rsidR="00000000" w:rsidRPr="0081398C" w:rsidRDefault="00D80D31" w:rsidP="0020013E">
      <w:pPr>
        <w:autoSpaceDE w:val="0"/>
        <w:autoSpaceDN w:val="0"/>
        <w:adjustRightInd w:val="0"/>
        <w:ind w:left="426"/>
        <w:jc w:val="both"/>
        <w:rPr>
          <w:rFonts w:ascii="Arial" w:hAnsi="Arial" w:cs="Arial"/>
          <w:sz w:val="22"/>
          <w:szCs w:val="22"/>
          <w:lang w:val="en-GB"/>
        </w:rPr>
      </w:pPr>
      <w:r w:rsidRPr="0081398C">
        <w:rPr>
          <w:rFonts w:ascii="Arial" w:hAnsi="Arial" w:cs="Arial"/>
          <w:sz w:val="22"/>
          <w:szCs w:val="22"/>
          <w:lang w:val="en-GB"/>
        </w:rPr>
        <w:t xml:space="preserve">The statement should be signed by relevant plenipotentiaries being entitled to incur commitments on behalf of the Company. </w:t>
      </w:r>
    </w:p>
    <w:p w14:paraId="4420ACC1" w14:textId="583FBFEA" w:rsidR="00000000" w:rsidRPr="0081398C" w:rsidDel="0014745B" w:rsidRDefault="00D80D31" w:rsidP="0014745B">
      <w:pPr>
        <w:pStyle w:val="Akapitzlist"/>
        <w:numPr>
          <w:ilvl w:val="0"/>
          <w:numId w:val="17"/>
        </w:numPr>
        <w:autoSpaceDE w:val="0"/>
        <w:autoSpaceDN w:val="0"/>
        <w:adjustRightInd w:val="0"/>
        <w:ind w:left="426" w:hanging="426"/>
        <w:jc w:val="both"/>
        <w:rPr>
          <w:del w:id="23" w:author="Cieśla Piotr (ORL)" w:date="2025-11-21T09:39:00Z" w16du:dateUtc="2025-11-21T08:39:00Z"/>
          <w:rFonts w:ascii="Arial" w:hAnsi="Arial" w:cs="Arial"/>
          <w:sz w:val="22"/>
          <w:szCs w:val="22"/>
          <w:lang w:val="en-GB"/>
        </w:rPr>
      </w:pPr>
      <w:del w:id="24" w:author="Cieśla Piotr (ORL)" w:date="2025-11-21T09:39:00Z" w16du:dateUtc="2025-11-21T08:39:00Z">
        <w:r w:rsidRPr="0081398C" w:rsidDel="0014745B">
          <w:rPr>
            <w:rFonts w:ascii="Arial" w:hAnsi="Arial" w:cs="Arial"/>
            <w:color w:val="FF0000"/>
            <w:sz w:val="22"/>
            <w:lang w:val="en-GB"/>
          </w:rPr>
          <w:delText>(4 options to choose from)</w:delText>
        </w:r>
      </w:del>
    </w:p>
    <w:p w14:paraId="34903ECE" w14:textId="05407D3B" w:rsidR="00000000" w:rsidRPr="0081398C" w:rsidDel="0014745B" w:rsidRDefault="00D80D31" w:rsidP="0014745B">
      <w:pPr>
        <w:pStyle w:val="Akapitzlist"/>
        <w:numPr>
          <w:ilvl w:val="0"/>
          <w:numId w:val="17"/>
        </w:numPr>
        <w:autoSpaceDE w:val="0"/>
        <w:autoSpaceDN w:val="0"/>
        <w:adjustRightInd w:val="0"/>
        <w:ind w:left="426" w:hanging="426"/>
        <w:jc w:val="both"/>
        <w:rPr>
          <w:del w:id="25" w:author="Cieśla Piotr (ORL)" w:date="2025-11-21T09:39:00Z" w16du:dateUtc="2025-11-21T08:39:00Z"/>
          <w:rFonts w:ascii="Arial" w:hAnsi="Arial" w:cs="Arial"/>
          <w:sz w:val="22"/>
          <w:szCs w:val="22"/>
          <w:lang w:val="en-GB"/>
        </w:rPr>
      </w:pPr>
      <w:del w:id="26" w:author="Cieśla Piotr (ORL)" w:date="2025-11-21T09:39:00Z" w16du:dateUtc="2025-11-21T08:39:00Z">
        <w:r w:rsidRPr="0081398C" w:rsidDel="0014745B">
          <w:rPr>
            <w:rFonts w:ascii="Arial" w:hAnsi="Arial" w:cs="Arial"/>
            <w:sz w:val="22"/>
            <w:lang w:val="en-GB"/>
          </w:rPr>
          <w:delText>Remuneration for completion of the Subject of the Contract shall be a net amount expressed in PLN, each time specified in an Order, increased by VAT in accordance with binding provisions.</w:delText>
        </w:r>
      </w:del>
    </w:p>
    <w:p w14:paraId="1CC644BF" w14:textId="327826CA" w:rsidR="00000000" w:rsidRPr="0081398C" w:rsidDel="0014745B" w:rsidRDefault="00D80D31" w:rsidP="0020013E">
      <w:pPr>
        <w:pStyle w:val="Akapitzlist"/>
        <w:numPr>
          <w:ilvl w:val="0"/>
          <w:numId w:val="17"/>
        </w:numPr>
        <w:autoSpaceDE w:val="0"/>
        <w:autoSpaceDN w:val="0"/>
        <w:adjustRightInd w:val="0"/>
        <w:ind w:left="426" w:hanging="426"/>
        <w:jc w:val="both"/>
        <w:rPr>
          <w:del w:id="27" w:author="Cieśla Piotr (ORL)" w:date="2025-11-21T09:39:00Z" w16du:dateUtc="2025-11-21T08:39:00Z"/>
          <w:rFonts w:ascii="Arial" w:hAnsi="Arial" w:cs="Arial"/>
          <w:color w:val="FF0000"/>
          <w:sz w:val="22"/>
          <w:lang w:val="en-GB"/>
        </w:rPr>
      </w:pPr>
      <w:del w:id="28" w:author="Cieśla Piotr (ORL)" w:date="2025-11-21T09:39:00Z" w16du:dateUtc="2025-11-21T08:39:00Z">
        <w:r w:rsidRPr="0014745B" w:rsidDel="0014745B">
          <w:rPr>
            <w:rFonts w:ascii="Arial" w:hAnsi="Arial" w:cs="Arial"/>
            <w:color w:val="FF0000"/>
            <w:sz w:val="22"/>
            <w:lang w:val="en-GB"/>
          </w:rPr>
          <w:delText>or</w:delText>
        </w:r>
      </w:del>
    </w:p>
    <w:p w14:paraId="7D481A0A" w14:textId="77777777" w:rsidR="00000000" w:rsidRPr="0014745B" w:rsidRDefault="00D80D31" w:rsidP="0020013E">
      <w:pPr>
        <w:pStyle w:val="Akapitzlist"/>
        <w:numPr>
          <w:ilvl w:val="0"/>
          <w:numId w:val="17"/>
        </w:numPr>
        <w:autoSpaceDE w:val="0"/>
        <w:autoSpaceDN w:val="0"/>
        <w:adjustRightInd w:val="0"/>
        <w:ind w:left="426" w:hanging="426"/>
        <w:jc w:val="both"/>
        <w:rPr>
          <w:rFonts w:ascii="Arial" w:hAnsi="Arial" w:cs="Arial"/>
          <w:sz w:val="22"/>
          <w:szCs w:val="22"/>
          <w:lang w:val="en-GB"/>
        </w:rPr>
      </w:pPr>
      <w:r w:rsidRPr="0014745B">
        <w:rPr>
          <w:rFonts w:ascii="Arial" w:hAnsi="Arial" w:cs="Arial"/>
          <w:sz w:val="22"/>
          <w:szCs w:val="22"/>
          <w:lang w:val="en-GB"/>
        </w:rPr>
        <w:t>Remuneration for completion of the Subject of the Contract shall be a net amount expressed in EUR</w:t>
      </w:r>
      <w:del w:id="29" w:author="Cieśla Piotr (PKN)" w:date="2025-06-09T15:00:00Z">
        <w:r w:rsidRPr="0014745B" w:rsidDel="00EC5BAC">
          <w:rPr>
            <w:rFonts w:ascii="Arial" w:hAnsi="Arial" w:cs="Arial"/>
            <w:sz w:val="22"/>
            <w:szCs w:val="22"/>
            <w:lang w:val="en-GB"/>
          </w:rPr>
          <w:delText>/USD...</w:delText>
        </w:r>
      </w:del>
      <w:r w:rsidRPr="0014745B">
        <w:rPr>
          <w:rFonts w:ascii="Arial" w:hAnsi="Arial" w:cs="Arial"/>
          <w:sz w:val="22"/>
          <w:szCs w:val="22"/>
          <w:lang w:val="en-GB"/>
        </w:rPr>
        <w:t>, each time specified in an Order,</w:t>
      </w:r>
      <w:del w:id="30" w:author="Cieśla Piotr (PKN)" w:date="2025-06-09T14:40:00Z">
        <w:r w:rsidRPr="0014745B" w:rsidDel="00E30436">
          <w:rPr>
            <w:rFonts w:ascii="Arial" w:hAnsi="Arial" w:cs="Arial"/>
            <w:sz w:val="22"/>
            <w:szCs w:val="22"/>
            <w:lang w:val="en-GB"/>
          </w:rPr>
          <w:delText xml:space="preserve"> increased by VAT in accordance with binding provisions, indicated in PLN and payable in PLN (exchange rate, exchange rate date and table used for calculation of VAT should be stated </w:delText>
        </w:r>
        <w:r w:rsidRPr="0014745B" w:rsidDel="00E30436">
          <w:rPr>
            <w:rFonts w:ascii="Arial" w:hAnsi="Arial" w:cs="Arial"/>
            <w:sz w:val="22"/>
            <w:szCs w:val="22"/>
            <w:lang w:val="en-GB"/>
          </w:rPr>
          <w:br/>
          <w:delText>in an invoice)</w:delText>
        </w:r>
      </w:del>
      <w:r w:rsidRPr="0014745B">
        <w:rPr>
          <w:rFonts w:ascii="Arial" w:hAnsi="Arial" w:cs="Arial"/>
          <w:sz w:val="22"/>
          <w:szCs w:val="22"/>
          <w:lang w:val="en-GB"/>
        </w:rPr>
        <w:t>.</w:t>
      </w:r>
    </w:p>
    <w:p w14:paraId="521BFCD9" w14:textId="353CA54F" w:rsidR="00000000" w:rsidRPr="0081398C" w:rsidDel="0014745B" w:rsidRDefault="00D80D31" w:rsidP="0020013E">
      <w:pPr>
        <w:pStyle w:val="Akapitzlist"/>
        <w:autoSpaceDE w:val="0"/>
        <w:autoSpaceDN w:val="0"/>
        <w:adjustRightInd w:val="0"/>
        <w:ind w:left="426"/>
        <w:jc w:val="both"/>
        <w:rPr>
          <w:del w:id="31" w:author="Cieśla Piotr (ORL)" w:date="2025-11-21T09:39:00Z" w16du:dateUtc="2025-11-21T08:39:00Z"/>
          <w:rFonts w:ascii="Arial" w:hAnsi="Arial" w:cs="Arial"/>
          <w:color w:val="FF0000"/>
          <w:sz w:val="22"/>
          <w:szCs w:val="22"/>
          <w:lang w:val="en-GB"/>
        </w:rPr>
      </w:pPr>
      <w:del w:id="32" w:author="Cieśla Piotr (ORL)" w:date="2025-11-21T09:39:00Z" w16du:dateUtc="2025-11-21T08:39:00Z">
        <w:r w:rsidRPr="0081398C" w:rsidDel="0014745B">
          <w:rPr>
            <w:rFonts w:ascii="Arial" w:hAnsi="Arial" w:cs="Arial"/>
            <w:color w:val="FF0000"/>
            <w:sz w:val="22"/>
            <w:szCs w:val="22"/>
            <w:lang w:val="en-GB"/>
          </w:rPr>
          <w:delText>or</w:delText>
        </w:r>
      </w:del>
    </w:p>
    <w:p w14:paraId="16BFFD8E" w14:textId="4F3BE717" w:rsidR="00000000" w:rsidRPr="0081398C" w:rsidDel="0014745B" w:rsidRDefault="00D80D31" w:rsidP="0020013E">
      <w:pPr>
        <w:pStyle w:val="Akapitzlist"/>
        <w:autoSpaceDE w:val="0"/>
        <w:autoSpaceDN w:val="0"/>
        <w:adjustRightInd w:val="0"/>
        <w:ind w:left="426"/>
        <w:jc w:val="both"/>
        <w:rPr>
          <w:del w:id="33" w:author="Cieśla Piotr (ORL)" w:date="2025-11-21T09:39:00Z" w16du:dateUtc="2025-11-21T08:39:00Z"/>
          <w:rFonts w:ascii="Arial" w:hAnsi="Arial" w:cs="Arial"/>
          <w:sz w:val="22"/>
          <w:szCs w:val="22"/>
          <w:lang w:val="en-GB"/>
        </w:rPr>
      </w:pPr>
      <w:del w:id="34" w:author="Cieśla Piotr (ORL)" w:date="2025-11-21T09:39:00Z" w16du:dateUtc="2025-11-21T08:39:00Z">
        <w:r w:rsidRPr="0081398C" w:rsidDel="0014745B">
          <w:rPr>
            <w:rFonts w:ascii="Arial" w:hAnsi="Arial" w:cs="Arial"/>
            <w:sz w:val="22"/>
            <w:szCs w:val="22"/>
            <w:lang w:val="en-GB"/>
          </w:rPr>
          <w:delText xml:space="preserve">Remuneration for completion of the Subject of the Contract shall be a net amount expressed in EUR/USD..., each time specified in an Order, increased </w:delText>
        </w:r>
        <w:r w:rsidRPr="0081398C" w:rsidDel="0014745B">
          <w:rPr>
            <w:rFonts w:ascii="Arial" w:hAnsi="Arial" w:cs="Arial"/>
            <w:sz w:val="22"/>
            <w:szCs w:val="22"/>
            <w:lang w:val="en-GB"/>
          </w:rPr>
          <w:br/>
          <w:delText xml:space="preserve">by VAT in accordance with binding provisions, indicated in PLN and payable </w:delText>
        </w:r>
        <w:r w:rsidRPr="0081398C" w:rsidDel="0014745B">
          <w:rPr>
            <w:rFonts w:ascii="Arial" w:hAnsi="Arial" w:cs="Arial"/>
            <w:sz w:val="22"/>
            <w:szCs w:val="22"/>
            <w:lang w:val="en-GB"/>
          </w:rPr>
          <w:br/>
          <w:delText>in EUR/USD... (exchange rate, exchange rate date and table used for calculation of VAT should be stated in an invoice).</w:delText>
        </w:r>
      </w:del>
    </w:p>
    <w:p w14:paraId="5E6EF991" w14:textId="278FE029" w:rsidR="00000000" w:rsidRPr="0081398C" w:rsidDel="0014745B" w:rsidRDefault="00D80D31" w:rsidP="0020013E">
      <w:pPr>
        <w:pStyle w:val="Akapitzlist"/>
        <w:autoSpaceDE w:val="0"/>
        <w:autoSpaceDN w:val="0"/>
        <w:adjustRightInd w:val="0"/>
        <w:ind w:left="426"/>
        <w:jc w:val="both"/>
        <w:rPr>
          <w:del w:id="35" w:author="Cieśla Piotr (ORL)" w:date="2025-11-21T09:39:00Z" w16du:dateUtc="2025-11-21T08:39:00Z"/>
          <w:rFonts w:ascii="Arial" w:hAnsi="Arial" w:cs="Arial"/>
          <w:color w:val="FF0000"/>
          <w:sz w:val="22"/>
          <w:szCs w:val="22"/>
          <w:lang w:val="en-GB"/>
        </w:rPr>
      </w:pPr>
      <w:del w:id="36" w:author="Cieśla Piotr (ORL)" w:date="2025-11-21T09:39:00Z" w16du:dateUtc="2025-11-21T08:39:00Z">
        <w:r w:rsidRPr="0081398C" w:rsidDel="0014745B">
          <w:rPr>
            <w:rFonts w:ascii="Arial" w:hAnsi="Arial" w:cs="Arial"/>
            <w:color w:val="FF0000"/>
            <w:sz w:val="22"/>
            <w:szCs w:val="22"/>
            <w:lang w:val="en-GB"/>
          </w:rPr>
          <w:delText>or</w:delText>
        </w:r>
      </w:del>
    </w:p>
    <w:p w14:paraId="6269065E" w14:textId="1EBF056C" w:rsidR="00000000" w:rsidRPr="0081398C" w:rsidDel="0014745B" w:rsidRDefault="00D80D31" w:rsidP="0020013E">
      <w:pPr>
        <w:pStyle w:val="Akapitzlist"/>
        <w:autoSpaceDE w:val="0"/>
        <w:autoSpaceDN w:val="0"/>
        <w:adjustRightInd w:val="0"/>
        <w:ind w:left="426"/>
        <w:jc w:val="both"/>
        <w:rPr>
          <w:del w:id="37" w:author="Cieśla Piotr (ORL)" w:date="2025-11-21T09:39:00Z" w16du:dateUtc="2025-11-21T08:39:00Z"/>
          <w:rFonts w:ascii="Arial" w:hAnsi="Arial" w:cs="Arial"/>
          <w:sz w:val="22"/>
          <w:szCs w:val="22"/>
          <w:lang w:val="en-GB"/>
        </w:rPr>
      </w:pPr>
      <w:del w:id="38" w:author="Cieśla Piotr (ORL)" w:date="2025-11-21T09:39:00Z" w16du:dateUtc="2025-11-21T08:39:00Z">
        <w:r w:rsidRPr="0081398C" w:rsidDel="0014745B">
          <w:rPr>
            <w:rFonts w:ascii="Arial" w:hAnsi="Arial" w:cs="Arial"/>
            <w:sz w:val="22"/>
            <w:szCs w:val="22"/>
            <w:lang w:val="en-GB"/>
          </w:rPr>
          <w:delText>The remuneration for completion of the Subject of the Contract shall be equivalence of net amount expressed in a foreign currency (EUR/USD...), each time specified in an Order, converted into PLN according to the average exchange rate of the National Bank of Poland [NBP] of a date preceding a date of issuing an invoice, increased by VAT in accordance with binding provisions (exchange rate, exchange rate date and table should be stated in an invoice).</w:delText>
        </w:r>
      </w:del>
    </w:p>
    <w:p w14:paraId="7226240E" w14:textId="77777777" w:rsidR="00000000" w:rsidRPr="0081398C" w:rsidRDefault="00D80D31" w:rsidP="0020013E">
      <w:pPr>
        <w:pStyle w:val="Akapitzlist"/>
        <w:numPr>
          <w:ilvl w:val="0"/>
          <w:numId w:val="19"/>
        </w:numPr>
        <w:ind w:left="426" w:hanging="426"/>
        <w:jc w:val="both"/>
        <w:rPr>
          <w:rFonts w:ascii="Arial" w:hAnsi="Arial" w:cs="Arial"/>
          <w:sz w:val="22"/>
          <w:lang w:val="en-GB"/>
        </w:rPr>
      </w:pPr>
      <w:r w:rsidRPr="0081398C">
        <w:rPr>
          <w:rFonts w:ascii="Arial" w:hAnsi="Arial" w:cs="Arial"/>
          <w:sz w:val="22"/>
          <w:lang w:val="en-GB"/>
        </w:rPr>
        <w:t xml:space="preserve">The Buyer states that it is an active payer of value added tax (VAT) and holds </w:t>
      </w:r>
      <w:del w:id="39" w:author="Cieśla Piotr (PKN)" w:date="2025-06-09T15:01:00Z">
        <w:r w:rsidRPr="0081398C" w:rsidDel="00EC5BAC">
          <w:rPr>
            <w:rFonts w:ascii="Arial" w:hAnsi="Arial" w:cs="Arial"/>
            <w:sz w:val="22"/>
            <w:lang w:val="en-GB"/>
          </w:rPr>
          <w:delText>NIP [</w:delText>
        </w:r>
      </w:del>
      <w:ins w:id="40" w:author="Cieśla Piotr (PKN)" w:date="2025-06-09T15:01:00Z">
        <w:r w:rsidR="00EC5BAC">
          <w:rPr>
            <w:rFonts w:ascii="Arial" w:hAnsi="Arial" w:cs="Arial"/>
            <w:sz w:val="22"/>
            <w:lang w:val="en-GB"/>
          </w:rPr>
          <w:t>EU-</w:t>
        </w:r>
      </w:ins>
      <w:r w:rsidRPr="0081398C">
        <w:rPr>
          <w:rFonts w:ascii="Arial" w:hAnsi="Arial" w:cs="Arial"/>
          <w:sz w:val="22"/>
          <w:lang w:val="en-GB"/>
        </w:rPr>
        <w:t>Tax ID No.</w:t>
      </w:r>
      <w:del w:id="41" w:author="Cieśla Piotr (PKN)" w:date="2025-06-09T15:01:00Z">
        <w:r w:rsidRPr="0081398C" w:rsidDel="00EC5BAC">
          <w:rPr>
            <w:rFonts w:ascii="Arial" w:hAnsi="Arial" w:cs="Arial"/>
            <w:sz w:val="22"/>
            <w:lang w:val="en-GB"/>
          </w:rPr>
          <w:delText>]</w:delText>
        </w:r>
      </w:del>
      <w:r w:rsidRPr="0081398C">
        <w:rPr>
          <w:rFonts w:ascii="Arial" w:hAnsi="Arial" w:cs="Arial"/>
          <w:sz w:val="22"/>
          <w:lang w:val="en-GB"/>
        </w:rPr>
        <w:t xml:space="preserve">: </w:t>
      </w:r>
      <w:ins w:id="42" w:author="Cieśla Piotr (PKN)" w:date="2025-06-09T14:46:00Z">
        <w:r w:rsidR="00272149">
          <w:rPr>
            <w:rFonts w:ascii="Arial" w:hAnsi="Arial" w:cs="Arial"/>
            <w:sz w:val="22"/>
            <w:lang w:val="en-GB"/>
          </w:rPr>
          <w:t>PL</w:t>
        </w:r>
      </w:ins>
      <w:r w:rsidRPr="0081398C">
        <w:rPr>
          <w:rFonts w:ascii="Arial" w:hAnsi="Arial" w:cs="Arial"/>
          <w:sz w:val="22"/>
          <w:lang w:val="en-GB"/>
        </w:rPr>
        <w:t>774</w:t>
      </w:r>
      <w:del w:id="43" w:author="Cieśla Piotr (PKN)" w:date="2025-06-09T14:46:00Z">
        <w:r w:rsidRPr="0081398C" w:rsidDel="00272149">
          <w:rPr>
            <w:rFonts w:ascii="Arial" w:hAnsi="Arial" w:cs="Arial"/>
            <w:sz w:val="22"/>
            <w:lang w:val="en-GB"/>
          </w:rPr>
          <w:delText>-</w:delText>
        </w:r>
      </w:del>
      <w:r w:rsidRPr="0081398C">
        <w:rPr>
          <w:rFonts w:ascii="Arial" w:hAnsi="Arial" w:cs="Arial"/>
          <w:sz w:val="22"/>
          <w:lang w:val="en-GB"/>
        </w:rPr>
        <w:t>00</w:t>
      </w:r>
      <w:del w:id="44" w:author="Cieśla Piotr (PKN)" w:date="2025-06-09T14:46:00Z">
        <w:r w:rsidRPr="0081398C" w:rsidDel="00272149">
          <w:rPr>
            <w:rFonts w:ascii="Arial" w:hAnsi="Arial" w:cs="Arial"/>
            <w:sz w:val="22"/>
            <w:lang w:val="en-GB"/>
          </w:rPr>
          <w:delText>-</w:delText>
        </w:r>
      </w:del>
      <w:r w:rsidRPr="0081398C">
        <w:rPr>
          <w:rFonts w:ascii="Arial" w:hAnsi="Arial" w:cs="Arial"/>
          <w:sz w:val="22"/>
          <w:lang w:val="en-GB"/>
        </w:rPr>
        <w:t>01</w:t>
      </w:r>
      <w:del w:id="45" w:author="Cieśla Piotr (PKN)" w:date="2025-06-09T14:46:00Z">
        <w:r w:rsidRPr="0081398C" w:rsidDel="00272149">
          <w:rPr>
            <w:rFonts w:ascii="Arial" w:hAnsi="Arial" w:cs="Arial"/>
            <w:sz w:val="22"/>
            <w:lang w:val="en-GB"/>
          </w:rPr>
          <w:delText>-</w:delText>
        </w:r>
      </w:del>
      <w:r w:rsidRPr="0081398C">
        <w:rPr>
          <w:rFonts w:ascii="Arial" w:hAnsi="Arial" w:cs="Arial"/>
          <w:sz w:val="22"/>
          <w:lang w:val="en-GB"/>
        </w:rPr>
        <w:t>454.</w:t>
      </w:r>
    </w:p>
    <w:p w14:paraId="3C421A1B" w14:textId="77777777" w:rsidR="00000000" w:rsidDel="00E30436" w:rsidRDefault="00D80D31" w:rsidP="00253C43">
      <w:pPr>
        <w:pStyle w:val="Akapitzlist"/>
        <w:numPr>
          <w:ilvl w:val="0"/>
          <w:numId w:val="19"/>
        </w:numPr>
        <w:ind w:left="426" w:hanging="426"/>
        <w:jc w:val="both"/>
        <w:rPr>
          <w:del w:id="46" w:author="Cieśla Piotr (PKN)" w:date="2025-06-09T14:45:00Z"/>
          <w:rFonts w:ascii="Arial" w:hAnsi="Arial" w:cs="Arial"/>
          <w:sz w:val="22"/>
          <w:lang w:val="en-GB"/>
        </w:rPr>
      </w:pPr>
      <w:del w:id="47" w:author="Cieśla Piotr (PKN)" w:date="2025-06-09T14:45:00Z">
        <w:r w:rsidRPr="0081398C" w:rsidDel="00E30436">
          <w:rPr>
            <w:rFonts w:ascii="Arial" w:hAnsi="Arial" w:cs="Arial"/>
            <w:sz w:val="22"/>
            <w:lang w:val="en-GB"/>
          </w:rPr>
          <w:delText>The Seller states that it is an active payer of value added tax (VAT) and holds NIP [Tax ID No.]: ………………. . If the Seller is removed from the VAT register based on the rationales indicated in the VAT Act, it shall be obliged to immediately inform the Buyer about this fact. If the Seller fails to inform the Buyer about removal from the VAT register, mentioned in the previous sentence, provisions of Article 4 section 4.7. of the General Terms and Conditions for Purchase shall be applied mutatis mutandis, except when the Seller within 30 days from a date of obtaining information about its removal from the VAT register presents documents to the Buyer which show that registration has been re-established. Irrespectively of the foregoing provisions, the Seller, at the latest before signing the Contract, undertakes to present a valid official certificate confirming registration of the Seller as an active payer of VAT. The Seller undertakes to attach, to each issued invoice, a print-out of statement which confirms that as on a date of issuing an invoice it was registered as an active VAT payer. The statement, mentioned in the previous sentence, shall be obtained by the Seller through the intermediary of a channel used for electronic verification of the VAT payer status i.e. the Tax Portal, being such as on the date of concluding the Contract, made accessible by the Ministry of Finance.</w:delText>
        </w:r>
      </w:del>
    </w:p>
    <w:p w14:paraId="4EF062BD" w14:textId="77777777" w:rsidR="00E30436" w:rsidRDefault="00272149" w:rsidP="00272149">
      <w:pPr>
        <w:pStyle w:val="Akapitzlist"/>
        <w:numPr>
          <w:ilvl w:val="0"/>
          <w:numId w:val="19"/>
        </w:numPr>
        <w:ind w:left="426"/>
        <w:jc w:val="both"/>
        <w:rPr>
          <w:ins w:id="48" w:author="Cieśla Piotr (PKN)" w:date="2025-06-09T14:46:00Z"/>
          <w:rFonts w:ascii="Arial" w:hAnsi="Arial" w:cs="Arial"/>
          <w:sz w:val="22"/>
          <w:lang w:val="en-GB"/>
        </w:rPr>
      </w:pPr>
      <w:ins w:id="49" w:author="Cieśla Piotr (PKN)" w:date="2025-06-09T14:45:00Z">
        <w:r w:rsidRPr="00272149">
          <w:rPr>
            <w:rFonts w:ascii="Arial" w:hAnsi="Arial" w:cs="Arial"/>
            <w:sz w:val="22"/>
            <w:lang w:val="en-GB"/>
          </w:rPr>
          <w:t xml:space="preserve">The Seller declares that it is registered for the purposes of value added tax (VAT) in the territory of </w:t>
        </w:r>
      </w:ins>
      <w:ins w:id="50" w:author="Cieśla Piotr (PKN)" w:date="2025-06-09T14:46:00Z">
        <w:r>
          <w:rPr>
            <w:rFonts w:ascii="Arial" w:hAnsi="Arial" w:cs="Arial"/>
            <w:sz w:val="22"/>
            <w:lang w:val="en-GB"/>
          </w:rPr>
          <w:t>Italy</w:t>
        </w:r>
      </w:ins>
      <w:ins w:id="51" w:author="Cieśla Piotr (PKN)" w:date="2025-06-09T14:45:00Z">
        <w:r w:rsidRPr="00272149">
          <w:rPr>
            <w:rFonts w:ascii="Arial" w:hAnsi="Arial" w:cs="Arial"/>
            <w:sz w:val="22"/>
            <w:lang w:val="en-GB"/>
          </w:rPr>
          <w:t xml:space="preserve"> under the following VAT-EU number </w:t>
        </w:r>
      </w:ins>
      <w:ins w:id="52" w:author="Cieśla Piotr (PKN)" w:date="2025-06-09T14:46:00Z">
        <w:r>
          <w:rPr>
            <w:rFonts w:ascii="Arial" w:hAnsi="Arial" w:cs="Arial"/>
            <w:sz w:val="22"/>
            <w:lang w:val="en-GB"/>
          </w:rPr>
          <w:t>…………….</w:t>
        </w:r>
      </w:ins>
    </w:p>
    <w:p w14:paraId="7708B9D5" w14:textId="77777777" w:rsidR="00272149" w:rsidRPr="0081398C" w:rsidRDefault="00272149" w:rsidP="00272149">
      <w:pPr>
        <w:pStyle w:val="Akapitzlist"/>
        <w:numPr>
          <w:ilvl w:val="0"/>
          <w:numId w:val="19"/>
        </w:numPr>
        <w:ind w:left="426"/>
        <w:jc w:val="both"/>
        <w:rPr>
          <w:ins w:id="53" w:author="Cieśla Piotr (PKN)" w:date="2025-06-09T14:45:00Z"/>
          <w:rFonts w:ascii="Arial" w:hAnsi="Arial" w:cs="Arial"/>
          <w:sz w:val="22"/>
          <w:lang w:val="en-GB"/>
        </w:rPr>
      </w:pPr>
      <w:ins w:id="54" w:author="Cieśla Piotr (PKN)" w:date="2025-06-09T14:46:00Z">
        <w:r w:rsidRPr="00272149">
          <w:rPr>
            <w:rFonts w:ascii="Arial" w:hAnsi="Arial" w:cs="Arial"/>
            <w:sz w:val="22"/>
            <w:lang w:val="en-GB"/>
          </w:rPr>
          <w:t>The Seller obliges to maintain the status of active VAT payer at least to the date of issued the last invoice for the Company. If the Seller is removed from the VAT register for reasons specified in the VAT Act, the Seller shall promptly notify ORLEN S.A. of such removal</w:t>
        </w:r>
      </w:ins>
    </w:p>
    <w:p w14:paraId="24CE2408" w14:textId="77777777" w:rsidR="00000000" w:rsidRPr="0081398C" w:rsidRDefault="00D80D31" w:rsidP="00253C43">
      <w:pPr>
        <w:pStyle w:val="Akapitzlist"/>
        <w:numPr>
          <w:ilvl w:val="0"/>
          <w:numId w:val="19"/>
        </w:numPr>
        <w:ind w:left="426" w:hanging="426"/>
        <w:jc w:val="both"/>
        <w:rPr>
          <w:rFonts w:ascii="Arial" w:hAnsi="Arial" w:cs="Arial"/>
          <w:sz w:val="22"/>
          <w:lang w:val="en-GB"/>
        </w:rPr>
      </w:pPr>
      <w:r w:rsidRPr="0081398C">
        <w:rPr>
          <w:rFonts w:ascii="Arial" w:hAnsi="Arial" w:cs="Arial"/>
          <w:sz w:val="22"/>
          <w:lang w:val="en-GB"/>
        </w:rPr>
        <w:t>The Buyer authorises the Seller to issue invoices without a signature of the Buyer.</w:t>
      </w:r>
    </w:p>
    <w:p w14:paraId="1348FFEE" w14:textId="77777777" w:rsidR="00000000" w:rsidRPr="0081398C" w:rsidRDefault="00000000" w:rsidP="0020013E">
      <w:pPr>
        <w:jc w:val="center"/>
        <w:rPr>
          <w:rFonts w:ascii="Arial" w:hAnsi="Arial" w:cs="Arial"/>
          <w:b/>
          <w:sz w:val="22"/>
          <w:u w:val="single"/>
          <w:lang w:val="en-GB"/>
        </w:rPr>
      </w:pPr>
    </w:p>
    <w:p w14:paraId="728F09B3" w14:textId="77777777" w:rsidR="00000000" w:rsidRPr="0081398C" w:rsidRDefault="00D80D31" w:rsidP="0020013E">
      <w:pPr>
        <w:jc w:val="center"/>
        <w:rPr>
          <w:rFonts w:ascii="Arial" w:hAnsi="Arial" w:cs="Arial"/>
          <w:b/>
          <w:sz w:val="22"/>
          <w:u w:val="single"/>
          <w:lang w:val="en-GB"/>
        </w:rPr>
      </w:pPr>
      <w:r w:rsidRPr="0081398C">
        <w:rPr>
          <w:rFonts w:ascii="Arial" w:hAnsi="Arial" w:cs="Arial"/>
          <w:b/>
          <w:bCs/>
          <w:sz w:val="22"/>
          <w:u w:val="single"/>
          <w:lang w:val="en-GB"/>
        </w:rPr>
        <w:t>ARTICLE 5</w:t>
      </w:r>
    </w:p>
    <w:p w14:paraId="747419BA" w14:textId="77777777" w:rsidR="00000000" w:rsidRPr="0081398C" w:rsidRDefault="00D80D31" w:rsidP="0020013E">
      <w:pPr>
        <w:jc w:val="center"/>
        <w:rPr>
          <w:rFonts w:ascii="Arial" w:hAnsi="Arial" w:cs="Arial"/>
          <w:b/>
          <w:sz w:val="22"/>
          <w:lang w:val="en-GB"/>
        </w:rPr>
      </w:pPr>
      <w:r w:rsidRPr="0081398C">
        <w:rPr>
          <w:rFonts w:ascii="Arial" w:hAnsi="Arial" w:cs="Arial"/>
          <w:b/>
          <w:bCs/>
          <w:sz w:val="22"/>
          <w:lang w:val="en-GB"/>
        </w:rPr>
        <w:t>Guarantee</w:t>
      </w:r>
    </w:p>
    <w:p w14:paraId="250BDE99" w14:textId="77777777" w:rsidR="00000000" w:rsidRPr="0081398C" w:rsidRDefault="00D80D31" w:rsidP="00316181">
      <w:pPr>
        <w:pStyle w:val="Akapitzlist"/>
        <w:numPr>
          <w:ilvl w:val="0"/>
          <w:numId w:val="23"/>
        </w:numPr>
        <w:ind w:left="426" w:hanging="426"/>
        <w:jc w:val="both"/>
        <w:rPr>
          <w:rFonts w:ascii="Arial" w:hAnsi="Arial" w:cs="Arial"/>
          <w:sz w:val="22"/>
          <w:lang w:val="en-GB"/>
        </w:rPr>
      </w:pPr>
      <w:r w:rsidRPr="0081398C">
        <w:rPr>
          <w:rFonts w:ascii="Arial" w:hAnsi="Arial" w:cs="Arial"/>
          <w:sz w:val="22"/>
          <w:lang w:val="en-GB"/>
        </w:rPr>
        <w:t>The Seller grants a guarantee for delivered Goods for a period of …… months from a delivery date or ………….. months from a date of activation, depending on what takes place later.</w:t>
      </w:r>
    </w:p>
    <w:p w14:paraId="536747F5" w14:textId="77777777" w:rsidR="00000000" w:rsidRPr="0081398C" w:rsidRDefault="00000000" w:rsidP="0020013E">
      <w:pPr>
        <w:ind w:left="426"/>
        <w:jc w:val="both"/>
        <w:rPr>
          <w:rFonts w:ascii="Arial" w:hAnsi="Arial" w:cs="Arial"/>
          <w:sz w:val="22"/>
          <w:highlight w:val="yellow"/>
          <w:lang w:val="en-GB"/>
        </w:rPr>
      </w:pPr>
    </w:p>
    <w:p w14:paraId="3C405A92" w14:textId="77777777" w:rsidR="00000000" w:rsidRPr="0081398C" w:rsidRDefault="00D80D31" w:rsidP="0020013E">
      <w:pPr>
        <w:jc w:val="center"/>
        <w:rPr>
          <w:rFonts w:ascii="Arial" w:hAnsi="Arial" w:cs="Arial"/>
          <w:b/>
          <w:sz w:val="22"/>
          <w:u w:val="single"/>
          <w:lang w:val="en-GB"/>
        </w:rPr>
      </w:pPr>
      <w:r w:rsidRPr="0081398C">
        <w:rPr>
          <w:rFonts w:ascii="Arial" w:hAnsi="Arial" w:cs="Arial"/>
          <w:b/>
          <w:bCs/>
          <w:sz w:val="22"/>
          <w:u w:val="single"/>
          <w:lang w:val="en-GB"/>
        </w:rPr>
        <w:t>ARTICLE 6</w:t>
      </w:r>
    </w:p>
    <w:p w14:paraId="0BDF6158" w14:textId="77777777" w:rsidR="00000000" w:rsidRPr="0081398C" w:rsidRDefault="00D80D31" w:rsidP="0020013E">
      <w:pPr>
        <w:jc w:val="center"/>
        <w:rPr>
          <w:rFonts w:ascii="Arial" w:hAnsi="Arial" w:cs="Arial"/>
          <w:b/>
          <w:sz w:val="22"/>
          <w:lang w:val="en-GB"/>
        </w:rPr>
      </w:pPr>
      <w:r w:rsidRPr="0081398C">
        <w:rPr>
          <w:rFonts w:ascii="Arial" w:hAnsi="Arial" w:cs="Arial"/>
          <w:b/>
          <w:bCs/>
          <w:sz w:val="22"/>
          <w:lang w:val="en-GB"/>
        </w:rPr>
        <w:t>Limit of the Contract</w:t>
      </w:r>
    </w:p>
    <w:p w14:paraId="13A61954" w14:textId="77777777" w:rsidR="00000000" w:rsidRPr="0081398C" w:rsidRDefault="00D80D31" w:rsidP="00316181">
      <w:pPr>
        <w:pStyle w:val="Akapitzlist"/>
        <w:numPr>
          <w:ilvl w:val="0"/>
          <w:numId w:val="24"/>
        </w:numPr>
        <w:ind w:left="426" w:hanging="426"/>
        <w:jc w:val="both"/>
        <w:rPr>
          <w:rFonts w:ascii="Arial" w:hAnsi="Arial" w:cs="Arial"/>
          <w:lang w:val="en-GB"/>
        </w:rPr>
      </w:pPr>
      <w:r w:rsidRPr="0081398C">
        <w:rPr>
          <w:rFonts w:ascii="Arial" w:hAnsi="Arial" w:cs="Arial"/>
          <w:sz w:val="22"/>
          <w:lang w:val="en-GB"/>
        </w:rPr>
        <w:t>The Parties state that value of commitments arising from orders placed within performance of the concluded Contract in its validity period shall not exceed ………………………. in total. Any possible excess of the foregoing limit during the term of the Contract may be agreed upon only in a form of Annex.</w:t>
      </w:r>
    </w:p>
    <w:p w14:paraId="6626735F" w14:textId="77777777" w:rsidR="00000000" w:rsidRPr="0081398C" w:rsidRDefault="00000000" w:rsidP="00DD7DFB">
      <w:pPr>
        <w:jc w:val="center"/>
        <w:rPr>
          <w:rFonts w:ascii="Arial" w:hAnsi="Arial" w:cs="Arial"/>
          <w:b/>
          <w:sz w:val="22"/>
          <w:szCs w:val="22"/>
          <w:u w:val="single"/>
          <w:lang w:val="en-GB"/>
        </w:rPr>
      </w:pPr>
    </w:p>
    <w:p w14:paraId="6C24E4C4" w14:textId="77777777" w:rsidR="00000000" w:rsidRPr="0081398C" w:rsidRDefault="00D80D31" w:rsidP="0006202C">
      <w:pPr>
        <w:jc w:val="center"/>
        <w:rPr>
          <w:rFonts w:ascii="Arial" w:hAnsi="Arial" w:cs="Arial"/>
          <w:b/>
          <w:sz w:val="22"/>
          <w:szCs w:val="22"/>
          <w:u w:val="single"/>
          <w:lang w:val="en-GB"/>
        </w:rPr>
      </w:pPr>
      <w:r w:rsidRPr="0081398C">
        <w:rPr>
          <w:rFonts w:ascii="Arial" w:hAnsi="Arial" w:cs="Arial"/>
          <w:b/>
          <w:bCs/>
          <w:sz w:val="22"/>
          <w:szCs w:val="22"/>
          <w:u w:val="single"/>
          <w:lang w:val="en-GB"/>
        </w:rPr>
        <w:t>ARTICLE 7</w:t>
      </w:r>
    </w:p>
    <w:p w14:paraId="5E692A90" w14:textId="77777777" w:rsidR="00000000" w:rsidRPr="0081398C" w:rsidRDefault="00D80D31" w:rsidP="0006202C">
      <w:pPr>
        <w:jc w:val="center"/>
        <w:rPr>
          <w:rFonts w:ascii="Arial" w:hAnsi="Arial" w:cs="Arial"/>
          <w:b/>
          <w:sz w:val="22"/>
          <w:szCs w:val="22"/>
          <w:lang w:val="en-GB"/>
        </w:rPr>
      </w:pPr>
      <w:r w:rsidRPr="0081398C">
        <w:rPr>
          <w:rFonts w:ascii="Arial" w:hAnsi="Arial" w:cs="Arial"/>
          <w:b/>
          <w:bCs/>
          <w:sz w:val="22"/>
          <w:szCs w:val="22"/>
          <w:lang w:val="en-GB"/>
        </w:rPr>
        <w:t>Seller’s Third-Party Liability Policy</w:t>
      </w:r>
    </w:p>
    <w:p w14:paraId="0392BDCB" w14:textId="77777777" w:rsidR="00000000" w:rsidRPr="0081398C" w:rsidRDefault="00D80D31" w:rsidP="00316181">
      <w:pPr>
        <w:pStyle w:val="Akapitzlist"/>
        <w:numPr>
          <w:ilvl w:val="0"/>
          <w:numId w:val="25"/>
        </w:numPr>
        <w:autoSpaceDE w:val="0"/>
        <w:autoSpaceDN w:val="0"/>
        <w:ind w:left="426" w:hanging="426"/>
        <w:jc w:val="both"/>
        <w:rPr>
          <w:rFonts w:ascii="Arial" w:hAnsi="Arial" w:cs="Arial"/>
          <w:sz w:val="22"/>
          <w:szCs w:val="22"/>
          <w:lang w:val="en-GB"/>
        </w:rPr>
      </w:pPr>
      <w:r w:rsidRPr="0081398C">
        <w:rPr>
          <w:rFonts w:ascii="Arial" w:hAnsi="Arial" w:cs="Arial"/>
          <w:sz w:val="22"/>
          <w:szCs w:val="22"/>
          <w:lang w:val="en-GB"/>
        </w:rPr>
        <w:t xml:space="preserve">The Seller undertakes to possess, for the entire duration of the Contract, a third-party liability policy in view of carried out activities (tort and contract) with extension by adding Third-Party Liability for a product with the minimum sum insured: ....................................  </w:t>
      </w:r>
    </w:p>
    <w:p w14:paraId="2F87C24E" w14:textId="77777777" w:rsidR="00000000" w:rsidRPr="0081398C" w:rsidRDefault="00000000" w:rsidP="009B62B8">
      <w:pPr>
        <w:autoSpaceDE w:val="0"/>
        <w:autoSpaceDN w:val="0"/>
        <w:ind w:left="426"/>
        <w:jc w:val="both"/>
        <w:rPr>
          <w:rFonts w:ascii="Arial" w:hAnsi="Arial" w:cs="Arial"/>
          <w:sz w:val="22"/>
          <w:szCs w:val="22"/>
          <w:lang w:val="en-GB"/>
        </w:rPr>
      </w:pPr>
    </w:p>
    <w:p w14:paraId="0635EE99" w14:textId="77777777" w:rsidR="00000000" w:rsidRPr="0081398C" w:rsidRDefault="00D80D31" w:rsidP="00DD7DFB">
      <w:pPr>
        <w:autoSpaceDE w:val="0"/>
        <w:autoSpaceDN w:val="0"/>
        <w:adjustRightInd w:val="0"/>
        <w:jc w:val="center"/>
        <w:rPr>
          <w:rFonts w:ascii="Arial" w:hAnsi="Arial" w:cs="Arial"/>
          <w:b/>
          <w:sz w:val="22"/>
          <w:lang w:val="en-GB"/>
        </w:rPr>
      </w:pPr>
      <w:r w:rsidRPr="0081398C">
        <w:rPr>
          <w:rFonts w:ascii="Arial" w:hAnsi="Arial" w:cs="Arial"/>
          <w:b/>
          <w:bCs/>
          <w:sz w:val="22"/>
          <w:u w:val="single"/>
          <w:lang w:val="en-GB"/>
        </w:rPr>
        <w:t>ARTICLE 8</w:t>
      </w:r>
      <w:r w:rsidRPr="0081398C">
        <w:rPr>
          <w:rFonts w:ascii="Arial" w:hAnsi="Arial" w:cs="Arial"/>
          <w:sz w:val="22"/>
          <w:lang w:val="en-GB"/>
        </w:rPr>
        <w:br/>
      </w:r>
      <w:r w:rsidRPr="0081398C">
        <w:rPr>
          <w:rFonts w:ascii="Arial" w:hAnsi="Arial" w:cs="Arial"/>
          <w:b/>
          <w:bCs/>
          <w:sz w:val="22"/>
          <w:lang w:val="en-GB"/>
        </w:rPr>
        <w:t>Final provisions</w:t>
      </w:r>
    </w:p>
    <w:p w14:paraId="5E0F2944" w14:textId="77777777" w:rsidR="00000000" w:rsidRPr="0081398C" w:rsidRDefault="00D80D31" w:rsidP="00E045D0">
      <w:pPr>
        <w:numPr>
          <w:ilvl w:val="0"/>
          <w:numId w:val="10"/>
        </w:numPr>
        <w:tabs>
          <w:tab w:val="clear" w:pos="720"/>
          <w:tab w:val="num" w:pos="426"/>
        </w:tabs>
        <w:autoSpaceDE w:val="0"/>
        <w:autoSpaceDN w:val="0"/>
        <w:adjustRightInd w:val="0"/>
        <w:ind w:left="426" w:hanging="426"/>
        <w:jc w:val="both"/>
        <w:rPr>
          <w:rFonts w:ascii="Arial" w:hAnsi="Arial" w:cs="Arial"/>
          <w:sz w:val="22"/>
          <w:lang w:val="en-GB"/>
        </w:rPr>
      </w:pPr>
      <w:r w:rsidRPr="0081398C">
        <w:rPr>
          <w:rFonts w:ascii="Arial" w:hAnsi="Arial" w:cs="Arial"/>
          <w:sz w:val="22"/>
          <w:lang w:val="en-GB"/>
        </w:rPr>
        <w:t>Any changes and supplements of the Contract shall require a written form under pain of being null and void.</w:t>
      </w:r>
    </w:p>
    <w:p w14:paraId="06AEECB3" w14:textId="77777777" w:rsidR="00000000" w:rsidRPr="0081398C" w:rsidRDefault="00D80D31" w:rsidP="00E045D0">
      <w:pPr>
        <w:numPr>
          <w:ilvl w:val="0"/>
          <w:numId w:val="10"/>
        </w:numPr>
        <w:tabs>
          <w:tab w:val="clear" w:pos="720"/>
          <w:tab w:val="num" w:pos="426"/>
        </w:tabs>
        <w:ind w:left="426" w:hanging="426"/>
        <w:jc w:val="both"/>
        <w:rPr>
          <w:rFonts w:ascii="Arial" w:hAnsi="Arial" w:cs="Arial"/>
          <w:sz w:val="22"/>
          <w:lang w:val="en-GB"/>
        </w:rPr>
      </w:pPr>
      <w:r w:rsidRPr="0081398C">
        <w:rPr>
          <w:rFonts w:ascii="Arial" w:hAnsi="Arial" w:cs="Arial"/>
          <w:sz w:val="22"/>
          <w:lang w:val="en-GB"/>
        </w:rPr>
        <w:t>Any possible disputes arising from performance of the Contract shall be settled by a common court of law locally and materially competent for the registered office of the Buyer.</w:t>
      </w:r>
    </w:p>
    <w:p w14:paraId="7FBB3E14" w14:textId="77777777" w:rsidR="00000000" w:rsidRPr="0081398C" w:rsidRDefault="00D80D31" w:rsidP="00E045D0">
      <w:pPr>
        <w:numPr>
          <w:ilvl w:val="0"/>
          <w:numId w:val="10"/>
        </w:numPr>
        <w:tabs>
          <w:tab w:val="clear" w:pos="720"/>
          <w:tab w:val="num" w:pos="426"/>
        </w:tabs>
        <w:autoSpaceDE w:val="0"/>
        <w:autoSpaceDN w:val="0"/>
        <w:adjustRightInd w:val="0"/>
        <w:ind w:left="426" w:hanging="426"/>
        <w:jc w:val="both"/>
        <w:rPr>
          <w:rFonts w:ascii="Arial" w:hAnsi="Arial" w:cs="Arial"/>
          <w:sz w:val="22"/>
          <w:lang w:val="en-GB"/>
        </w:rPr>
      </w:pPr>
      <w:r w:rsidRPr="0081398C">
        <w:rPr>
          <w:rFonts w:ascii="Arial" w:hAnsi="Arial" w:cs="Arial"/>
          <w:sz w:val="22"/>
          <w:lang w:val="en-GB"/>
        </w:rPr>
        <w:t>To matters not settled herein provisions of the Polish law shall be applied.</w:t>
      </w:r>
    </w:p>
    <w:p w14:paraId="4D49882A" w14:textId="77777777" w:rsidR="00000000" w:rsidRPr="0081398C" w:rsidRDefault="00D80D31" w:rsidP="00E045D0">
      <w:pPr>
        <w:numPr>
          <w:ilvl w:val="0"/>
          <w:numId w:val="10"/>
        </w:numPr>
        <w:tabs>
          <w:tab w:val="clear" w:pos="720"/>
          <w:tab w:val="num" w:pos="426"/>
        </w:tabs>
        <w:autoSpaceDE w:val="0"/>
        <w:autoSpaceDN w:val="0"/>
        <w:adjustRightInd w:val="0"/>
        <w:ind w:left="426" w:hanging="426"/>
        <w:jc w:val="both"/>
        <w:rPr>
          <w:rFonts w:ascii="Arial" w:hAnsi="Arial" w:cs="Arial"/>
          <w:sz w:val="22"/>
          <w:lang w:val="en-GB"/>
        </w:rPr>
      </w:pPr>
      <w:r w:rsidRPr="0081398C">
        <w:rPr>
          <w:rFonts w:ascii="Arial" w:hAnsi="Arial" w:cs="Arial"/>
          <w:sz w:val="22"/>
          <w:lang w:val="en-GB"/>
        </w:rPr>
        <w:t xml:space="preserve">The Contract is concluded for a </w:t>
      </w:r>
      <w:r w:rsidRPr="0081398C">
        <w:rPr>
          <w:rFonts w:ascii="Arial" w:hAnsi="Arial" w:cs="Arial"/>
          <w:b/>
          <w:bCs/>
          <w:sz w:val="22"/>
          <w:lang w:val="en-GB"/>
        </w:rPr>
        <w:t>period of</w:t>
      </w:r>
      <w:r w:rsidRPr="0081398C">
        <w:rPr>
          <w:rFonts w:ascii="Arial" w:hAnsi="Arial" w:cs="Arial"/>
          <w:sz w:val="22"/>
          <w:lang w:val="en-GB"/>
        </w:rPr>
        <w:t xml:space="preserve"> </w:t>
      </w:r>
      <w:r w:rsidRPr="0081398C">
        <w:rPr>
          <w:rFonts w:ascii="Arial" w:hAnsi="Arial" w:cs="Arial"/>
          <w:b/>
          <w:bCs/>
          <w:sz w:val="22"/>
          <w:lang w:val="en-GB"/>
        </w:rPr>
        <w:t xml:space="preserve">………….. years </w:t>
      </w:r>
      <w:r w:rsidRPr="0081398C">
        <w:rPr>
          <w:rFonts w:ascii="Arial" w:hAnsi="Arial" w:cs="Arial"/>
          <w:sz w:val="22"/>
          <w:lang w:val="en-GB"/>
        </w:rPr>
        <w:t xml:space="preserve">from the date of it being signed. Extension of the Contract shall require a mutually signed Annex. </w:t>
      </w:r>
    </w:p>
    <w:p w14:paraId="18F999B0" w14:textId="77777777" w:rsidR="00000000" w:rsidRPr="0081398C" w:rsidRDefault="00D80D31" w:rsidP="00E045D0">
      <w:pPr>
        <w:numPr>
          <w:ilvl w:val="0"/>
          <w:numId w:val="10"/>
        </w:numPr>
        <w:tabs>
          <w:tab w:val="clear" w:pos="720"/>
          <w:tab w:val="num" w:pos="426"/>
        </w:tabs>
        <w:autoSpaceDE w:val="0"/>
        <w:autoSpaceDN w:val="0"/>
        <w:adjustRightInd w:val="0"/>
        <w:ind w:left="426" w:hanging="426"/>
        <w:jc w:val="both"/>
        <w:rPr>
          <w:rFonts w:ascii="Arial" w:hAnsi="Arial" w:cs="Arial"/>
          <w:sz w:val="22"/>
          <w:lang w:val="en-GB"/>
        </w:rPr>
      </w:pPr>
      <w:r w:rsidRPr="0081398C">
        <w:rPr>
          <w:rFonts w:ascii="Arial" w:hAnsi="Arial" w:cs="Arial"/>
          <w:sz w:val="22"/>
          <w:lang w:val="en-GB"/>
        </w:rPr>
        <w:t xml:space="preserve">The Contract may be terminated by making a written statement by one </w:t>
      </w:r>
      <w:r w:rsidRPr="0081398C">
        <w:rPr>
          <w:rFonts w:ascii="Arial" w:hAnsi="Arial" w:cs="Arial"/>
          <w:sz w:val="22"/>
          <w:lang w:val="en-GB"/>
        </w:rPr>
        <w:br/>
        <w:t>of the Parties by giving 3 months’ notice from a date of delivery of a relevant statement subject to sections 6 and 7 below.</w:t>
      </w:r>
    </w:p>
    <w:p w14:paraId="3A89B407" w14:textId="77777777" w:rsidR="00000000" w:rsidRPr="0081398C" w:rsidRDefault="00D80D31" w:rsidP="00E045D0">
      <w:pPr>
        <w:numPr>
          <w:ilvl w:val="0"/>
          <w:numId w:val="10"/>
        </w:numPr>
        <w:tabs>
          <w:tab w:val="clear" w:pos="720"/>
          <w:tab w:val="num" w:pos="426"/>
        </w:tabs>
        <w:autoSpaceDE w:val="0"/>
        <w:autoSpaceDN w:val="0"/>
        <w:adjustRightInd w:val="0"/>
        <w:ind w:left="426" w:hanging="426"/>
        <w:jc w:val="both"/>
        <w:rPr>
          <w:rFonts w:ascii="Arial" w:hAnsi="Arial" w:cs="Arial"/>
          <w:sz w:val="22"/>
          <w:lang w:val="en-GB"/>
        </w:rPr>
      </w:pPr>
      <w:r w:rsidRPr="0081398C">
        <w:rPr>
          <w:rFonts w:ascii="Arial" w:hAnsi="Arial" w:cs="Arial"/>
          <w:sz w:val="22"/>
          <w:lang w:val="en-GB"/>
        </w:rPr>
        <w:t>The Seller shall be entitled to withdraw from the Contract only if the Buyer fails to fulfil provisions of the Contract.</w:t>
      </w:r>
    </w:p>
    <w:p w14:paraId="4FCC4822" w14:textId="77777777" w:rsidR="00000000" w:rsidRPr="0081398C" w:rsidRDefault="00D80D31" w:rsidP="00E045D0">
      <w:pPr>
        <w:numPr>
          <w:ilvl w:val="0"/>
          <w:numId w:val="10"/>
        </w:numPr>
        <w:tabs>
          <w:tab w:val="clear" w:pos="720"/>
          <w:tab w:val="num" w:pos="426"/>
        </w:tabs>
        <w:autoSpaceDE w:val="0"/>
        <w:autoSpaceDN w:val="0"/>
        <w:adjustRightInd w:val="0"/>
        <w:ind w:left="426" w:hanging="426"/>
        <w:jc w:val="both"/>
        <w:rPr>
          <w:rFonts w:ascii="Arial" w:hAnsi="Arial" w:cs="Arial"/>
          <w:sz w:val="22"/>
          <w:szCs w:val="22"/>
          <w:lang w:val="en-GB"/>
        </w:rPr>
      </w:pPr>
      <w:r w:rsidRPr="0081398C">
        <w:rPr>
          <w:rFonts w:ascii="Arial" w:hAnsi="Arial" w:cs="Arial"/>
          <w:sz w:val="22"/>
          <w:lang w:val="en-GB"/>
        </w:rPr>
        <w:t>Termination of the Contract shall not influence validity of a placed Order if the Order was placed before the date of terminating the Contract.</w:t>
      </w:r>
    </w:p>
    <w:p w14:paraId="6AF82727" w14:textId="77777777" w:rsidR="00000000" w:rsidRPr="0081398C" w:rsidRDefault="00D80D31" w:rsidP="00E045D0">
      <w:pPr>
        <w:numPr>
          <w:ilvl w:val="0"/>
          <w:numId w:val="10"/>
        </w:numPr>
        <w:tabs>
          <w:tab w:val="clear" w:pos="720"/>
          <w:tab w:val="num" w:pos="426"/>
        </w:tabs>
        <w:autoSpaceDE w:val="0"/>
        <w:autoSpaceDN w:val="0"/>
        <w:adjustRightInd w:val="0"/>
        <w:ind w:left="426" w:hanging="426"/>
        <w:jc w:val="both"/>
        <w:rPr>
          <w:rFonts w:ascii="Arial" w:hAnsi="Arial" w:cs="Arial"/>
          <w:sz w:val="22"/>
          <w:szCs w:val="22"/>
          <w:lang w:val="en-GB"/>
        </w:rPr>
      </w:pPr>
      <w:r w:rsidRPr="0081398C">
        <w:rPr>
          <w:rFonts w:ascii="Arial" w:hAnsi="Arial" w:cs="Arial"/>
          <w:sz w:val="22"/>
          <w:lang w:val="en-GB"/>
        </w:rPr>
        <w:t xml:space="preserve">In the event of denunciation of the Contract, any claims and obligations resulting from them, arisen before such denunciation shall remain valid for the Parties to the Contract. </w:t>
      </w:r>
    </w:p>
    <w:p w14:paraId="4D02E519" w14:textId="77777777" w:rsidR="00000000" w:rsidRPr="00EB43D6" w:rsidRDefault="00D80D31" w:rsidP="00E045D0">
      <w:pPr>
        <w:numPr>
          <w:ilvl w:val="0"/>
          <w:numId w:val="10"/>
        </w:numPr>
        <w:tabs>
          <w:tab w:val="clear" w:pos="720"/>
          <w:tab w:val="num" w:pos="426"/>
        </w:tabs>
        <w:autoSpaceDE w:val="0"/>
        <w:autoSpaceDN w:val="0"/>
        <w:adjustRightInd w:val="0"/>
        <w:ind w:left="426" w:hanging="426"/>
        <w:jc w:val="both"/>
        <w:rPr>
          <w:rFonts w:ascii="Arial" w:hAnsi="Arial" w:cs="Arial"/>
          <w:sz w:val="22"/>
          <w:szCs w:val="22"/>
          <w:lang w:val="en-GB"/>
        </w:rPr>
      </w:pPr>
      <w:r w:rsidRPr="00EB43D6">
        <w:rPr>
          <w:rFonts w:ascii="Arial" w:hAnsi="Arial" w:cs="Arial"/>
          <w:sz w:val="22"/>
          <w:szCs w:val="22"/>
          <w:lang w:val="en-GB"/>
        </w:rPr>
        <w:t>The Companies which belong to the ORLEN Group in which the Buyer is a dominant unit, provided that data shown in the National Court Register confirms such membership, may benefit from the terms and conditions of the Contract based on separate contracts concluded with the Seller under the terms and conditions stipulated in the Contract.</w:t>
      </w:r>
    </w:p>
    <w:p w14:paraId="031BD983" w14:textId="77777777" w:rsidR="00000000" w:rsidRPr="0081398C" w:rsidRDefault="00D80D31" w:rsidP="00E045D0">
      <w:pPr>
        <w:numPr>
          <w:ilvl w:val="0"/>
          <w:numId w:val="10"/>
        </w:numPr>
        <w:tabs>
          <w:tab w:val="clear" w:pos="720"/>
          <w:tab w:val="num" w:pos="426"/>
        </w:tabs>
        <w:autoSpaceDE w:val="0"/>
        <w:autoSpaceDN w:val="0"/>
        <w:adjustRightInd w:val="0"/>
        <w:ind w:left="426" w:hanging="426"/>
        <w:jc w:val="both"/>
        <w:rPr>
          <w:rFonts w:ascii="Arial" w:hAnsi="Arial" w:cs="Arial"/>
          <w:sz w:val="22"/>
          <w:lang w:val="en-GB"/>
        </w:rPr>
      </w:pPr>
      <w:r w:rsidRPr="0081398C">
        <w:rPr>
          <w:rFonts w:ascii="Arial" w:hAnsi="Arial" w:cs="Arial"/>
          <w:sz w:val="22"/>
          <w:lang w:val="en-GB"/>
        </w:rPr>
        <w:t>The following appendixes constitute an integral part of the Contract:</w:t>
      </w:r>
    </w:p>
    <w:p w14:paraId="5E741981" w14:textId="77777777" w:rsidR="00000000" w:rsidRPr="0081398C" w:rsidRDefault="00D80D31" w:rsidP="00E045D0">
      <w:pPr>
        <w:numPr>
          <w:ilvl w:val="1"/>
          <w:numId w:val="11"/>
        </w:numPr>
        <w:ind w:left="709" w:hanging="283"/>
        <w:jc w:val="both"/>
        <w:rPr>
          <w:rFonts w:ascii="Arial" w:hAnsi="Arial" w:cs="Arial"/>
          <w:sz w:val="22"/>
          <w:lang w:val="en-GB"/>
        </w:rPr>
      </w:pPr>
      <w:r w:rsidRPr="0081398C">
        <w:rPr>
          <w:rFonts w:ascii="Arial" w:hAnsi="Arial" w:cs="Arial"/>
          <w:sz w:val="22"/>
          <w:lang w:val="en-GB"/>
        </w:rPr>
        <w:t xml:space="preserve">Appendix No. 1 - </w:t>
      </w:r>
      <w:r w:rsidRPr="0081398C">
        <w:rPr>
          <w:rFonts w:ascii="Arial" w:hAnsi="Arial" w:cs="Arial"/>
          <w:sz w:val="22"/>
          <w:szCs w:val="22"/>
          <w:lang w:val="en-GB"/>
        </w:rPr>
        <w:t>Information consistent with valid extract from the Register of Entrepreneurs of the Buyer collected on the basis of Article 4 section 4a of the Act on the National Court Register,</w:t>
      </w:r>
    </w:p>
    <w:p w14:paraId="27035C6F" w14:textId="77777777" w:rsidR="00000000" w:rsidRPr="0081398C" w:rsidRDefault="00D80D31" w:rsidP="00E045D0">
      <w:pPr>
        <w:numPr>
          <w:ilvl w:val="1"/>
          <w:numId w:val="11"/>
        </w:numPr>
        <w:ind w:left="709" w:hanging="283"/>
        <w:jc w:val="both"/>
        <w:rPr>
          <w:rFonts w:ascii="Arial" w:hAnsi="Arial" w:cs="Arial"/>
          <w:sz w:val="22"/>
          <w:lang w:val="en-GB"/>
        </w:rPr>
      </w:pPr>
      <w:r w:rsidRPr="0081398C">
        <w:rPr>
          <w:rFonts w:ascii="Arial" w:hAnsi="Arial" w:cs="Arial"/>
          <w:sz w:val="22"/>
          <w:lang w:val="en-GB"/>
        </w:rPr>
        <w:t>Appendix No. 2 - Information consistent with valid extract from the Register of Entrepreneurs of the Seller</w:t>
      </w:r>
      <w:del w:id="55" w:author="Cieśla Piotr (PKN)" w:date="2025-06-09T15:03:00Z">
        <w:r w:rsidRPr="0081398C" w:rsidDel="00EC5BAC">
          <w:rPr>
            <w:rFonts w:ascii="Arial" w:hAnsi="Arial" w:cs="Arial"/>
            <w:sz w:val="22"/>
            <w:lang w:val="en-GB"/>
          </w:rPr>
          <w:delText xml:space="preserve"> collected on the basis of Article 4 section 4a of the Act on the National Court Register</w:delText>
        </w:r>
      </w:del>
      <w:r w:rsidRPr="0081398C">
        <w:rPr>
          <w:rFonts w:ascii="Arial" w:hAnsi="Arial" w:cs="Arial"/>
          <w:sz w:val="22"/>
          <w:lang w:val="en-GB"/>
        </w:rPr>
        <w:t xml:space="preserve">,  </w:t>
      </w:r>
    </w:p>
    <w:p w14:paraId="46FDCE63" w14:textId="77777777" w:rsidR="00000000" w:rsidRPr="0081398C" w:rsidRDefault="00D80D31" w:rsidP="00E045D0">
      <w:pPr>
        <w:numPr>
          <w:ilvl w:val="1"/>
          <w:numId w:val="11"/>
        </w:numPr>
        <w:ind w:left="709" w:hanging="283"/>
        <w:jc w:val="both"/>
        <w:rPr>
          <w:rFonts w:ascii="Arial" w:hAnsi="Arial" w:cs="Arial"/>
          <w:sz w:val="22"/>
          <w:lang w:val="en-GB"/>
        </w:rPr>
      </w:pPr>
      <w:r w:rsidRPr="0081398C">
        <w:rPr>
          <w:rFonts w:ascii="Arial" w:hAnsi="Arial" w:cs="Arial"/>
          <w:sz w:val="22"/>
          <w:lang w:val="en-GB"/>
        </w:rPr>
        <w:t>Appendix No. 3 - Price list of Goods with descriptions and delivery time-limits,</w:t>
      </w:r>
    </w:p>
    <w:p w14:paraId="11E3916C" w14:textId="77777777" w:rsidR="00000000" w:rsidRPr="0081398C" w:rsidRDefault="00D80D31" w:rsidP="00E045D0">
      <w:pPr>
        <w:numPr>
          <w:ilvl w:val="1"/>
          <w:numId w:val="11"/>
        </w:numPr>
        <w:ind w:left="709" w:hanging="283"/>
        <w:jc w:val="both"/>
        <w:rPr>
          <w:rFonts w:ascii="Arial" w:hAnsi="Arial" w:cs="Arial"/>
          <w:sz w:val="22"/>
          <w:lang w:val="en-GB"/>
        </w:rPr>
      </w:pPr>
      <w:r w:rsidRPr="0081398C">
        <w:rPr>
          <w:rFonts w:ascii="Arial" w:hAnsi="Arial" w:cs="Arial"/>
          <w:sz w:val="22"/>
          <w:lang w:val="en-GB"/>
        </w:rPr>
        <w:t>Appendix No. 4 - GENERAL TERMS AND CONDITIONS FOR PURCHASE OF GOODS AND PURCHASE OF GOODS AND PROVISION OF SERVICES of Polski Koncern Naftowy ORLEN Spółka Akcyjna - General Terms and Conditions Rev. III/2012 6 December 2012,</w:t>
      </w:r>
    </w:p>
    <w:p w14:paraId="624E8D76" w14:textId="77777777" w:rsidR="00000000" w:rsidRPr="0081398C" w:rsidRDefault="00D80D31" w:rsidP="00E045D0">
      <w:pPr>
        <w:numPr>
          <w:ilvl w:val="1"/>
          <w:numId w:val="11"/>
        </w:numPr>
        <w:ind w:left="709" w:hanging="283"/>
        <w:jc w:val="both"/>
        <w:rPr>
          <w:rFonts w:ascii="Arial" w:hAnsi="Arial" w:cs="Arial"/>
          <w:sz w:val="22"/>
          <w:lang w:val="en-GB"/>
        </w:rPr>
      </w:pPr>
      <w:r w:rsidRPr="0081398C">
        <w:rPr>
          <w:rFonts w:ascii="Arial" w:hAnsi="Arial" w:cs="Arial"/>
          <w:sz w:val="22"/>
          <w:lang w:val="en-GB"/>
        </w:rPr>
        <w:t xml:space="preserve">Appendix No. 5 - Amendments to Article 11 - Protection of Information to GENERAL TERMS AND CONDITIONS FOR PURCHASE OF GOODS AND PURCHASE OF </w:t>
      </w:r>
      <w:r w:rsidRPr="0081398C">
        <w:rPr>
          <w:rFonts w:ascii="Arial" w:hAnsi="Arial" w:cs="Arial"/>
          <w:sz w:val="22"/>
          <w:lang w:val="en-GB"/>
        </w:rPr>
        <w:lastRenderedPageBreak/>
        <w:t>GOODS AND PROVISION OF SERVICES of Polski Koncern Naftowy ORLEN Spółka Akcyjna - General Terms and Conditions for Purchase Rev. III/2012 6 December 2012</w:t>
      </w:r>
    </w:p>
    <w:p w14:paraId="7A95CEAA" w14:textId="77777777" w:rsidR="00000000" w:rsidRPr="0081398C" w:rsidRDefault="00D80D31" w:rsidP="00E045D0">
      <w:pPr>
        <w:numPr>
          <w:ilvl w:val="1"/>
          <w:numId w:val="11"/>
        </w:numPr>
        <w:ind w:left="709" w:hanging="283"/>
        <w:jc w:val="both"/>
        <w:rPr>
          <w:rFonts w:ascii="Arial" w:hAnsi="Arial" w:cs="Arial"/>
          <w:sz w:val="22"/>
          <w:lang w:val="en-GB"/>
        </w:rPr>
      </w:pPr>
      <w:r w:rsidRPr="0081398C">
        <w:rPr>
          <w:rFonts w:ascii="Arial" w:hAnsi="Arial" w:cs="Arial"/>
          <w:sz w:val="22"/>
          <w:lang w:val="en-GB"/>
        </w:rPr>
        <w:t>Appendix No. 6 - Requirements connected with receipt of delivery of goods to a warehouse of PKN ORLEN S.A.</w:t>
      </w:r>
    </w:p>
    <w:p w14:paraId="6026580D" w14:textId="77777777" w:rsidR="00000000" w:rsidRPr="0081398C" w:rsidRDefault="00D80D31" w:rsidP="00E045D0">
      <w:pPr>
        <w:numPr>
          <w:ilvl w:val="1"/>
          <w:numId w:val="11"/>
        </w:numPr>
        <w:ind w:left="709" w:hanging="283"/>
        <w:jc w:val="both"/>
        <w:rPr>
          <w:rFonts w:ascii="Arial" w:hAnsi="Arial" w:cs="Arial"/>
          <w:sz w:val="22"/>
          <w:lang w:val="en-GB"/>
        </w:rPr>
      </w:pPr>
      <w:r w:rsidRPr="0081398C">
        <w:rPr>
          <w:rFonts w:ascii="Arial" w:hAnsi="Arial" w:cs="Arial"/>
          <w:sz w:val="22"/>
          <w:lang w:val="en-GB"/>
        </w:rPr>
        <w:t>Appendix No. 7 - Agreement on sending invoices in an electronic form.</w:t>
      </w:r>
    </w:p>
    <w:p w14:paraId="3A0CD426" w14:textId="77777777" w:rsidR="00000000" w:rsidRPr="0081398C" w:rsidRDefault="00D80D31" w:rsidP="00E045D0">
      <w:pPr>
        <w:numPr>
          <w:ilvl w:val="0"/>
          <w:numId w:val="10"/>
        </w:numPr>
        <w:tabs>
          <w:tab w:val="clear" w:pos="720"/>
          <w:tab w:val="num" w:pos="426"/>
        </w:tabs>
        <w:autoSpaceDE w:val="0"/>
        <w:autoSpaceDN w:val="0"/>
        <w:adjustRightInd w:val="0"/>
        <w:ind w:left="426" w:hanging="426"/>
        <w:jc w:val="both"/>
        <w:rPr>
          <w:rFonts w:ascii="Arial" w:hAnsi="Arial" w:cs="Arial"/>
          <w:sz w:val="22"/>
          <w:lang w:val="en-GB"/>
        </w:rPr>
      </w:pPr>
      <w:r w:rsidRPr="0081398C">
        <w:rPr>
          <w:rFonts w:ascii="Arial" w:hAnsi="Arial" w:cs="Arial"/>
          <w:sz w:val="22"/>
          <w:lang w:val="en-GB"/>
        </w:rPr>
        <w:t>The Contract was drafted in two identical copies, one copy for each Party.</w:t>
      </w:r>
    </w:p>
    <w:p w14:paraId="19337F16" w14:textId="77777777" w:rsidR="00000000" w:rsidRPr="0081398C" w:rsidRDefault="00000000" w:rsidP="00DD7DFB">
      <w:pPr>
        <w:autoSpaceDE w:val="0"/>
        <w:autoSpaceDN w:val="0"/>
        <w:adjustRightInd w:val="0"/>
        <w:jc w:val="both"/>
        <w:rPr>
          <w:rFonts w:ascii="Arial" w:hAnsi="Arial" w:cs="Arial"/>
          <w:sz w:val="22"/>
          <w:lang w:val="en-GB"/>
        </w:rPr>
      </w:pPr>
    </w:p>
    <w:p w14:paraId="679F3B31" w14:textId="77777777" w:rsidR="00000000" w:rsidRPr="0081398C" w:rsidRDefault="00D80D31" w:rsidP="00DD7DFB">
      <w:pPr>
        <w:jc w:val="both"/>
        <w:rPr>
          <w:rFonts w:ascii="Arial" w:hAnsi="Arial" w:cs="Arial"/>
          <w:sz w:val="22"/>
          <w:lang w:val="en-GB"/>
        </w:rPr>
      </w:pPr>
      <w:r w:rsidRPr="0081398C">
        <w:rPr>
          <w:rFonts w:ascii="Arial" w:hAnsi="Arial" w:cs="Arial"/>
          <w:sz w:val="22"/>
          <w:lang w:val="en-GB"/>
        </w:rPr>
        <w:t>In witness whereof, the Parties, represented by duly authorised representatives, signed the Contract on the date indicated in the preamble:</w:t>
      </w:r>
    </w:p>
    <w:p w14:paraId="62AEBC96" w14:textId="77777777" w:rsidR="00000000" w:rsidRPr="0081398C" w:rsidRDefault="00000000" w:rsidP="00DD7DFB">
      <w:pPr>
        <w:jc w:val="both"/>
        <w:rPr>
          <w:rFonts w:ascii="Arial" w:hAnsi="Arial" w:cs="Arial"/>
          <w:sz w:val="22"/>
          <w:lang w:val="en-GB"/>
        </w:rPr>
      </w:pPr>
    </w:p>
    <w:p w14:paraId="6485B502" w14:textId="77777777" w:rsidR="00000000" w:rsidRPr="0081398C" w:rsidRDefault="00000000" w:rsidP="00DD7DFB">
      <w:pPr>
        <w:jc w:val="both"/>
        <w:rPr>
          <w:rFonts w:ascii="Arial" w:hAnsi="Arial" w:cs="Arial"/>
          <w:sz w:val="22"/>
          <w:lang w:val="en-GB"/>
        </w:rPr>
      </w:pPr>
    </w:p>
    <w:p w14:paraId="787E0ADB" w14:textId="77777777" w:rsidR="00000000" w:rsidRPr="0081398C" w:rsidRDefault="00000000" w:rsidP="00DD7DFB">
      <w:pPr>
        <w:jc w:val="both"/>
        <w:rPr>
          <w:rFonts w:ascii="Arial" w:hAnsi="Arial" w:cs="Arial"/>
          <w:sz w:val="22"/>
          <w:lang w:val="en-GB"/>
        </w:rPr>
      </w:pPr>
    </w:p>
    <w:p w14:paraId="16735A70" w14:textId="77777777" w:rsidR="00000000" w:rsidRPr="0081398C" w:rsidRDefault="00000000" w:rsidP="00DD7DFB">
      <w:pPr>
        <w:jc w:val="both"/>
        <w:rPr>
          <w:rFonts w:ascii="Arial" w:hAnsi="Arial" w:cs="Arial"/>
          <w:sz w:val="22"/>
          <w:lang w:val="en-GB"/>
        </w:rPr>
      </w:pPr>
    </w:p>
    <w:p w14:paraId="62613D4C" w14:textId="77777777" w:rsidR="00000000" w:rsidRPr="0081398C" w:rsidRDefault="00000000" w:rsidP="00DD7DFB">
      <w:pPr>
        <w:jc w:val="both"/>
        <w:rPr>
          <w:rFonts w:ascii="Arial" w:hAnsi="Arial" w:cs="Arial"/>
          <w:sz w:val="22"/>
          <w:lang w:val="en-GB"/>
        </w:rPr>
      </w:pPr>
    </w:p>
    <w:p w14:paraId="477978CE" w14:textId="77777777" w:rsidR="00000000" w:rsidRPr="0081398C" w:rsidRDefault="00D80D31" w:rsidP="00DD7DFB">
      <w:pPr>
        <w:jc w:val="both"/>
        <w:rPr>
          <w:rFonts w:ascii="Arial" w:hAnsi="Arial" w:cs="Arial"/>
          <w:b/>
          <w:sz w:val="22"/>
          <w:lang w:val="en-GB"/>
        </w:rPr>
      </w:pPr>
      <w:r w:rsidRPr="0081398C">
        <w:rPr>
          <w:rFonts w:ascii="Arial" w:hAnsi="Arial" w:cs="Arial"/>
          <w:b/>
          <w:bCs/>
          <w:sz w:val="22"/>
          <w:lang w:val="en-GB"/>
        </w:rPr>
        <w:t>On behalf of and for the Buyer:</w:t>
      </w:r>
      <w:r w:rsidRPr="0081398C">
        <w:rPr>
          <w:rFonts w:ascii="Arial" w:hAnsi="Arial" w:cs="Arial"/>
          <w:b/>
          <w:bCs/>
          <w:sz w:val="22"/>
          <w:lang w:val="en-GB"/>
        </w:rPr>
        <w:tab/>
      </w:r>
      <w:r w:rsidRPr="0081398C">
        <w:rPr>
          <w:rFonts w:ascii="Arial" w:hAnsi="Arial" w:cs="Arial"/>
          <w:b/>
          <w:bCs/>
          <w:sz w:val="22"/>
          <w:lang w:val="en-GB"/>
        </w:rPr>
        <w:tab/>
      </w:r>
      <w:r w:rsidRPr="0081398C">
        <w:rPr>
          <w:rFonts w:ascii="Arial" w:hAnsi="Arial" w:cs="Arial"/>
          <w:b/>
          <w:bCs/>
          <w:sz w:val="22"/>
          <w:lang w:val="en-GB"/>
        </w:rPr>
        <w:tab/>
        <w:t>On behalf of and for the Seller:</w:t>
      </w:r>
    </w:p>
    <w:p w14:paraId="1A1C5BC4" w14:textId="77777777" w:rsidR="00000000" w:rsidRPr="0081398C" w:rsidRDefault="00000000" w:rsidP="00DD7DFB">
      <w:pPr>
        <w:jc w:val="both"/>
        <w:rPr>
          <w:rFonts w:ascii="Arial" w:hAnsi="Arial" w:cs="Arial"/>
          <w:sz w:val="22"/>
          <w:lang w:val="en-GB"/>
        </w:rPr>
      </w:pPr>
    </w:p>
    <w:p w14:paraId="4CF93B61" w14:textId="77777777" w:rsidR="00000000" w:rsidRPr="0081398C" w:rsidRDefault="00000000" w:rsidP="00DD7DFB">
      <w:pPr>
        <w:jc w:val="both"/>
        <w:rPr>
          <w:rFonts w:ascii="Arial" w:hAnsi="Arial" w:cs="Arial"/>
          <w:sz w:val="22"/>
          <w:lang w:val="en-GB"/>
        </w:rPr>
      </w:pPr>
    </w:p>
    <w:p w14:paraId="1067D587" w14:textId="77777777" w:rsidR="00000000" w:rsidRPr="0081398C" w:rsidRDefault="00000000" w:rsidP="00DD7DFB">
      <w:pPr>
        <w:jc w:val="both"/>
        <w:rPr>
          <w:rFonts w:ascii="Arial" w:hAnsi="Arial" w:cs="Arial"/>
          <w:sz w:val="22"/>
          <w:lang w:val="en-GB"/>
        </w:rPr>
      </w:pPr>
    </w:p>
    <w:p w14:paraId="7A7754FC" w14:textId="77777777" w:rsidR="00000000" w:rsidRPr="0081398C" w:rsidRDefault="00000000" w:rsidP="00DD7DFB">
      <w:pPr>
        <w:jc w:val="both"/>
        <w:rPr>
          <w:rFonts w:ascii="Arial" w:hAnsi="Arial" w:cs="Arial"/>
          <w:sz w:val="22"/>
          <w:lang w:val="en-GB"/>
        </w:rPr>
      </w:pPr>
    </w:p>
    <w:p w14:paraId="4F04498C" w14:textId="77777777" w:rsidR="00000000" w:rsidRPr="0081398C" w:rsidRDefault="00000000" w:rsidP="00DD7DFB">
      <w:pPr>
        <w:ind w:right="102"/>
        <w:rPr>
          <w:rFonts w:ascii="Arial" w:hAnsi="Arial" w:cs="Arial"/>
          <w:b/>
          <w:sz w:val="22"/>
          <w:lang w:val="en-GB"/>
        </w:rPr>
      </w:pPr>
    </w:p>
    <w:p w14:paraId="72865F64" w14:textId="77777777" w:rsidR="00000000" w:rsidRPr="0081398C" w:rsidRDefault="00D80D31" w:rsidP="00DD7DFB">
      <w:pPr>
        <w:ind w:right="102"/>
        <w:rPr>
          <w:rFonts w:ascii="Arial" w:hAnsi="Arial" w:cs="Arial"/>
          <w:b/>
          <w:sz w:val="22"/>
          <w:lang w:val="en-GB"/>
        </w:rPr>
      </w:pPr>
      <w:r w:rsidRPr="0081398C">
        <w:rPr>
          <w:rFonts w:ascii="Arial" w:hAnsi="Arial" w:cs="Arial"/>
          <w:b/>
          <w:bCs/>
          <w:sz w:val="22"/>
          <w:lang w:val="en-GB"/>
        </w:rPr>
        <w:t>…………………………………………</w:t>
      </w:r>
      <w:r w:rsidRPr="0081398C">
        <w:rPr>
          <w:rFonts w:ascii="Arial" w:hAnsi="Arial" w:cs="Arial"/>
          <w:b/>
          <w:bCs/>
          <w:sz w:val="22"/>
          <w:lang w:val="en-GB"/>
        </w:rPr>
        <w:tab/>
      </w:r>
      <w:r w:rsidRPr="0081398C">
        <w:rPr>
          <w:rFonts w:ascii="Arial" w:hAnsi="Arial" w:cs="Arial"/>
          <w:b/>
          <w:bCs/>
          <w:sz w:val="22"/>
          <w:lang w:val="en-GB"/>
        </w:rPr>
        <w:tab/>
      </w:r>
      <w:r w:rsidRPr="0081398C">
        <w:rPr>
          <w:rFonts w:ascii="Arial" w:hAnsi="Arial" w:cs="Arial"/>
          <w:b/>
          <w:bCs/>
          <w:sz w:val="22"/>
          <w:lang w:val="en-GB"/>
        </w:rPr>
        <w:tab/>
        <w:t>…………………………………………</w:t>
      </w:r>
    </w:p>
    <w:p w14:paraId="28066FDF" w14:textId="77777777" w:rsidR="00692A73" w:rsidRPr="0081398C" w:rsidRDefault="00692A73" w:rsidP="00692A73">
      <w:pPr>
        <w:rPr>
          <w:rFonts w:ascii="Arial" w:hAnsi="Arial" w:cs="Arial"/>
          <w:lang w:val="en-GB"/>
        </w:rPr>
      </w:pPr>
    </w:p>
    <w:sectPr w:rsidR="00692A73" w:rsidRPr="0081398C" w:rsidSect="005B4F8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0467D" w14:textId="77777777" w:rsidR="00483743" w:rsidRDefault="00483743">
      <w:r>
        <w:separator/>
      </w:r>
    </w:p>
  </w:endnote>
  <w:endnote w:type="continuationSeparator" w:id="0">
    <w:p w14:paraId="306A312E" w14:textId="77777777" w:rsidR="00483743" w:rsidRDefault="00483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571392005"/>
      <w:docPartObj>
        <w:docPartGallery w:val="Page Numbers (Bottom of Page)"/>
        <w:docPartUnique/>
      </w:docPartObj>
    </w:sdtPr>
    <w:sdtContent>
      <w:sdt>
        <w:sdtPr>
          <w:rPr>
            <w:rFonts w:ascii="Arial" w:hAnsi="Arial" w:cs="Arial"/>
            <w:sz w:val="18"/>
            <w:szCs w:val="18"/>
          </w:rPr>
          <w:id w:val="860082579"/>
          <w:docPartObj>
            <w:docPartGallery w:val="Page Numbers (Top of Page)"/>
            <w:docPartUnique/>
          </w:docPartObj>
        </w:sdtPr>
        <w:sdtContent>
          <w:p w14:paraId="6E18BBB7" w14:textId="77777777" w:rsidR="00000000" w:rsidRPr="004C104E" w:rsidRDefault="00D80D31" w:rsidP="00F97450">
            <w:pPr>
              <w:pStyle w:val="Stopka"/>
              <w:tabs>
                <w:tab w:val="clear" w:pos="4536"/>
                <w:tab w:val="clear" w:pos="9072"/>
              </w:tabs>
              <w:rPr>
                <w:rFonts w:ascii="Arial" w:hAnsi="Arial" w:cs="Arial"/>
                <w:sz w:val="18"/>
                <w:szCs w:val="18"/>
              </w:rPr>
            </w:pPr>
            <w:r>
              <w:rPr>
                <w:rFonts w:ascii="Arial" w:hAnsi="Arial" w:cs="Arial"/>
                <w:sz w:val="18"/>
                <w:szCs w:val="18"/>
              </w:rPr>
              <w:t xml:space="preserve">FRAMEWORK CONTRACT NO. …………..                                                                                           Page </w:t>
            </w:r>
            <w:r w:rsidR="005B4F83">
              <w:rPr>
                <w:rFonts w:ascii="Arial" w:hAnsi="Arial" w:cs="Arial"/>
                <w:sz w:val="18"/>
                <w:szCs w:val="18"/>
              </w:rPr>
              <w:fldChar w:fldCharType="begin"/>
            </w:r>
            <w:r>
              <w:rPr>
                <w:rFonts w:ascii="Arial" w:hAnsi="Arial" w:cs="Arial"/>
                <w:sz w:val="18"/>
                <w:szCs w:val="18"/>
              </w:rPr>
              <w:instrText>PAGE</w:instrText>
            </w:r>
            <w:r w:rsidR="005B4F83">
              <w:rPr>
                <w:rFonts w:ascii="Arial" w:hAnsi="Arial" w:cs="Arial"/>
                <w:sz w:val="18"/>
                <w:szCs w:val="18"/>
              </w:rPr>
              <w:fldChar w:fldCharType="separate"/>
            </w:r>
            <w:r w:rsidR="00EB43D6">
              <w:rPr>
                <w:rFonts w:ascii="Arial" w:hAnsi="Arial" w:cs="Arial"/>
                <w:noProof/>
                <w:sz w:val="18"/>
                <w:szCs w:val="18"/>
              </w:rPr>
              <w:t>7</w:t>
            </w:r>
            <w:r w:rsidR="005B4F83">
              <w:rPr>
                <w:rFonts w:ascii="Arial" w:hAnsi="Arial" w:cs="Arial"/>
                <w:sz w:val="18"/>
                <w:szCs w:val="18"/>
              </w:rPr>
              <w:fldChar w:fldCharType="end"/>
            </w:r>
            <w:r>
              <w:rPr>
                <w:rFonts w:ascii="Arial" w:hAnsi="Arial" w:cs="Arial"/>
                <w:sz w:val="18"/>
                <w:szCs w:val="18"/>
              </w:rPr>
              <w:t xml:space="preserve"> of </w:t>
            </w:r>
            <w:r w:rsidR="005B4F83">
              <w:rPr>
                <w:rFonts w:ascii="Arial" w:hAnsi="Arial" w:cs="Arial"/>
                <w:sz w:val="18"/>
                <w:szCs w:val="18"/>
              </w:rPr>
              <w:fldChar w:fldCharType="begin"/>
            </w:r>
            <w:r>
              <w:rPr>
                <w:rFonts w:ascii="Arial" w:hAnsi="Arial" w:cs="Arial"/>
                <w:sz w:val="18"/>
                <w:szCs w:val="18"/>
              </w:rPr>
              <w:instrText>NUMPAGES</w:instrText>
            </w:r>
            <w:r w:rsidR="005B4F83">
              <w:rPr>
                <w:rFonts w:ascii="Arial" w:hAnsi="Arial" w:cs="Arial"/>
                <w:sz w:val="18"/>
                <w:szCs w:val="18"/>
              </w:rPr>
              <w:fldChar w:fldCharType="separate"/>
            </w:r>
            <w:r w:rsidR="00EB43D6">
              <w:rPr>
                <w:rFonts w:ascii="Arial" w:hAnsi="Arial" w:cs="Arial"/>
                <w:noProof/>
                <w:sz w:val="18"/>
                <w:szCs w:val="18"/>
              </w:rPr>
              <w:t>7</w:t>
            </w:r>
            <w:r w:rsidR="005B4F83">
              <w:rPr>
                <w:rFonts w:ascii="Arial" w:hAnsi="Arial" w:cs="Arial"/>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D6C794" w14:textId="77777777" w:rsidR="00483743" w:rsidRDefault="00483743">
      <w:r>
        <w:separator/>
      </w:r>
    </w:p>
  </w:footnote>
  <w:footnote w:type="continuationSeparator" w:id="0">
    <w:p w14:paraId="19E51C73" w14:textId="77777777" w:rsidR="00483743" w:rsidRDefault="004837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A78E4"/>
    <w:multiLevelType w:val="hybridMultilevel"/>
    <w:tmpl w:val="188ADCBE"/>
    <w:lvl w:ilvl="0" w:tplc="9BD82BF8">
      <w:start w:val="1"/>
      <w:numFmt w:val="decimal"/>
      <w:lvlText w:val="%1."/>
      <w:lvlJc w:val="left"/>
      <w:pPr>
        <w:ind w:left="1146" w:hanging="360"/>
      </w:pPr>
    </w:lvl>
    <w:lvl w:ilvl="1" w:tplc="490E1970" w:tentative="1">
      <w:start w:val="1"/>
      <w:numFmt w:val="lowerLetter"/>
      <w:lvlText w:val="%2."/>
      <w:lvlJc w:val="left"/>
      <w:pPr>
        <w:ind w:left="1866" w:hanging="360"/>
      </w:pPr>
    </w:lvl>
    <w:lvl w:ilvl="2" w:tplc="568ED97A" w:tentative="1">
      <w:start w:val="1"/>
      <w:numFmt w:val="lowerRoman"/>
      <w:lvlText w:val="%3."/>
      <w:lvlJc w:val="right"/>
      <w:pPr>
        <w:ind w:left="2586" w:hanging="180"/>
      </w:pPr>
    </w:lvl>
    <w:lvl w:ilvl="3" w:tplc="D6BA553C" w:tentative="1">
      <w:start w:val="1"/>
      <w:numFmt w:val="decimal"/>
      <w:lvlText w:val="%4."/>
      <w:lvlJc w:val="left"/>
      <w:pPr>
        <w:ind w:left="3306" w:hanging="360"/>
      </w:pPr>
    </w:lvl>
    <w:lvl w:ilvl="4" w:tplc="4FF83032" w:tentative="1">
      <w:start w:val="1"/>
      <w:numFmt w:val="lowerLetter"/>
      <w:lvlText w:val="%5."/>
      <w:lvlJc w:val="left"/>
      <w:pPr>
        <w:ind w:left="4026" w:hanging="360"/>
      </w:pPr>
    </w:lvl>
    <w:lvl w:ilvl="5" w:tplc="345E5526" w:tentative="1">
      <w:start w:val="1"/>
      <w:numFmt w:val="lowerRoman"/>
      <w:lvlText w:val="%6."/>
      <w:lvlJc w:val="right"/>
      <w:pPr>
        <w:ind w:left="4746" w:hanging="180"/>
      </w:pPr>
    </w:lvl>
    <w:lvl w:ilvl="6" w:tplc="02F0FECC" w:tentative="1">
      <w:start w:val="1"/>
      <w:numFmt w:val="decimal"/>
      <w:lvlText w:val="%7."/>
      <w:lvlJc w:val="left"/>
      <w:pPr>
        <w:ind w:left="5466" w:hanging="360"/>
      </w:pPr>
    </w:lvl>
    <w:lvl w:ilvl="7" w:tplc="78E6AAC2" w:tentative="1">
      <w:start w:val="1"/>
      <w:numFmt w:val="lowerLetter"/>
      <w:lvlText w:val="%8."/>
      <w:lvlJc w:val="left"/>
      <w:pPr>
        <w:ind w:left="6186" w:hanging="360"/>
      </w:pPr>
    </w:lvl>
    <w:lvl w:ilvl="8" w:tplc="52D408CA" w:tentative="1">
      <w:start w:val="1"/>
      <w:numFmt w:val="lowerRoman"/>
      <w:lvlText w:val="%9."/>
      <w:lvlJc w:val="right"/>
      <w:pPr>
        <w:ind w:left="6906" w:hanging="180"/>
      </w:pPr>
    </w:lvl>
  </w:abstractNum>
  <w:abstractNum w:abstractNumId="1" w15:restartNumberingAfterBreak="0">
    <w:nsid w:val="072A7F41"/>
    <w:multiLevelType w:val="hybridMultilevel"/>
    <w:tmpl w:val="6C4AB370"/>
    <w:lvl w:ilvl="0" w:tplc="AEE40966">
      <w:start w:val="1"/>
      <w:numFmt w:val="decimal"/>
      <w:lvlText w:val="%1."/>
      <w:lvlJc w:val="left"/>
      <w:pPr>
        <w:ind w:left="1146" w:hanging="360"/>
      </w:pPr>
    </w:lvl>
    <w:lvl w:ilvl="1" w:tplc="0218D0A2" w:tentative="1">
      <w:start w:val="1"/>
      <w:numFmt w:val="lowerLetter"/>
      <w:lvlText w:val="%2."/>
      <w:lvlJc w:val="left"/>
      <w:pPr>
        <w:ind w:left="1866" w:hanging="360"/>
      </w:pPr>
    </w:lvl>
    <w:lvl w:ilvl="2" w:tplc="546ABBC6" w:tentative="1">
      <w:start w:val="1"/>
      <w:numFmt w:val="lowerRoman"/>
      <w:lvlText w:val="%3."/>
      <w:lvlJc w:val="right"/>
      <w:pPr>
        <w:ind w:left="2586" w:hanging="180"/>
      </w:pPr>
    </w:lvl>
    <w:lvl w:ilvl="3" w:tplc="4FCA8604" w:tentative="1">
      <w:start w:val="1"/>
      <w:numFmt w:val="decimal"/>
      <w:lvlText w:val="%4."/>
      <w:lvlJc w:val="left"/>
      <w:pPr>
        <w:ind w:left="3306" w:hanging="360"/>
      </w:pPr>
    </w:lvl>
    <w:lvl w:ilvl="4" w:tplc="C046CE78" w:tentative="1">
      <w:start w:val="1"/>
      <w:numFmt w:val="lowerLetter"/>
      <w:lvlText w:val="%5."/>
      <w:lvlJc w:val="left"/>
      <w:pPr>
        <w:ind w:left="4026" w:hanging="360"/>
      </w:pPr>
    </w:lvl>
    <w:lvl w:ilvl="5" w:tplc="46627974" w:tentative="1">
      <w:start w:val="1"/>
      <w:numFmt w:val="lowerRoman"/>
      <w:lvlText w:val="%6."/>
      <w:lvlJc w:val="right"/>
      <w:pPr>
        <w:ind w:left="4746" w:hanging="180"/>
      </w:pPr>
    </w:lvl>
    <w:lvl w:ilvl="6" w:tplc="F6E20048" w:tentative="1">
      <w:start w:val="1"/>
      <w:numFmt w:val="decimal"/>
      <w:lvlText w:val="%7."/>
      <w:lvlJc w:val="left"/>
      <w:pPr>
        <w:ind w:left="5466" w:hanging="360"/>
      </w:pPr>
    </w:lvl>
    <w:lvl w:ilvl="7" w:tplc="140EC092" w:tentative="1">
      <w:start w:val="1"/>
      <w:numFmt w:val="lowerLetter"/>
      <w:lvlText w:val="%8."/>
      <w:lvlJc w:val="left"/>
      <w:pPr>
        <w:ind w:left="6186" w:hanging="360"/>
      </w:pPr>
    </w:lvl>
    <w:lvl w:ilvl="8" w:tplc="440E52C0" w:tentative="1">
      <w:start w:val="1"/>
      <w:numFmt w:val="lowerRoman"/>
      <w:lvlText w:val="%9."/>
      <w:lvlJc w:val="right"/>
      <w:pPr>
        <w:ind w:left="6906" w:hanging="180"/>
      </w:pPr>
    </w:lvl>
  </w:abstractNum>
  <w:abstractNum w:abstractNumId="2" w15:restartNumberingAfterBreak="0">
    <w:nsid w:val="0C863397"/>
    <w:multiLevelType w:val="hybridMultilevel"/>
    <w:tmpl w:val="EFA2D088"/>
    <w:lvl w:ilvl="0" w:tplc="3AAAF212">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5B7430"/>
    <w:multiLevelType w:val="hybridMultilevel"/>
    <w:tmpl w:val="5B7072D8"/>
    <w:lvl w:ilvl="0" w:tplc="4A5C2754">
      <w:start w:val="1"/>
      <w:numFmt w:val="decimal"/>
      <w:lvlText w:val="%1."/>
      <w:lvlJc w:val="left"/>
      <w:pPr>
        <w:tabs>
          <w:tab w:val="num" w:pos="720"/>
        </w:tabs>
        <w:ind w:left="720" w:hanging="360"/>
      </w:pPr>
      <w:rPr>
        <w:rFonts w:hint="default"/>
      </w:rPr>
    </w:lvl>
    <w:lvl w:ilvl="1" w:tplc="42621C24">
      <w:start w:val="1"/>
      <w:numFmt w:val="lowerLetter"/>
      <w:lvlText w:val="(%2)"/>
      <w:lvlJc w:val="left"/>
      <w:pPr>
        <w:tabs>
          <w:tab w:val="num" w:pos="824"/>
        </w:tabs>
        <w:ind w:left="824" w:hanging="540"/>
      </w:pPr>
      <w:rPr>
        <w:rFonts w:hint="default"/>
        <w:b w:val="0"/>
      </w:rPr>
    </w:lvl>
    <w:lvl w:ilvl="2" w:tplc="D8ACD7E4">
      <w:start w:val="1"/>
      <w:numFmt w:val="lowerRoman"/>
      <w:lvlText w:val="%3."/>
      <w:lvlJc w:val="right"/>
      <w:pPr>
        <w:tabs>
          <w:tab w:val="num" w:pos="2160"/>
        </w:tabs>
        <w:ind w:left="2160" w:hanging="180"/>
      </w:pPr>
    </w:lvl>
    <w:lvl w:ilvl="3" w:tplc="E5708ECC">
      <w:start w:val="1"/>
      <w:numFmt w:val="bullet"/>
      <w:lvlText w:val="-"/>
      <w:lvlJc w:val="left"/>
      <w:pPr>
        <w:tabs>
          <w:tab w:val="num" w:pos="2880"/>
        </w:tabs>
        <w:ind w:left="2880" w:hanging="360"/>
      </w:pPr>
      <w:rPr>
        <w:rFonts w:ascii="Arial" w:eastAsia="Times New Roman" w:hAnsi="Arial" w:cs="Arial" w:hint="default"/>
      </w:rPr>
    </w:lvl>
    <w:lvl w:ilvl="4" w:tplc="A3F4349C" w:tentative="1">
      <w:start w:val="1"/>
      <w:numFmt w:val="lowerLetter"/>
      <w:lvlText w:val="%5."/>
      <w:lvlJc w:val="left"/>
      <w:pPr>
        <w:tabs>
          <w:tab w:val="num" w:pos="3600"/>
        </w:tabs>
        <w:ind w:left="3600" w:hanging="360"/>
      </w:pPr>
    </w:lvl>
    <w:lvl w:ilvl="5" w:tplc="9ADEAE02" w:tentative="1">
      <w:start w:val="1"/>
      <w:numFmt w:val="lowerRoman"/>
      <w:lvlText w:val="%6."/>
      <w:lvlJc w:val="right"/>
      <w:pPr>
        <w:tabs>
          <w:tab w:val="num" w:pos="4320"/>
        </w:tabs>
        <w:ind w:left="4320" w:hanging="180"/>
      </w:pPr>
    </w:lvl>
    <w:lvl w:ilvl="6" w:tplc="2C5C53BE" w:tentative="1">
      <w:start w:val="1"/>
      <w:numFmt w:val="decimal"/>
      <w:lvlText w:val="%7."/>
      <w:lvlJc w:val="left"/>
      <w:pPr>
        <w:tabs>
          <w:tab w:val="num" w:pos="5040"/>
        </w:tabs>
        <w:ind w:left="5040" w:hanging="360"/>
      </w:pPr>
    </w:lvl>
    <w:lvl w:ilvl="7" w:tplc="2B3E6370" w:tentative="1">
      <w:start w:val="1"/>
      <w:numFmt w:val="lowerLetter"/>
      <w:lvlText w:val="%8."/>
      <w:lvlJc w:val="left"/>
      <w:pPr>
        <w:tabs>
          <w:tab w:val="num" w:pos="5760"/>
        </w:tabs>
        <w:ind w:left="5760" w:hanging="360"/>
      </w:pPr>
    </w:lvl>
    <w:lvl w:ilvl="8" w:tplc="253A941C" w:tentative="1">
      <w:start w:val="1"/>
      <w:numFmt w:val="lowerRoman"/>
      <w:lvlText w:val="%9."/>
      <w:lvlJc w:val="right"/>
      <w:pPr>
        <w:tabs>
          <w:tab w:val="num" w:pos="6480"/>
        </w:tabs>
        <w:ind w:left="6480" w:hanging="180"/>
      </w:pPr>
    </w:lvl>
  </w:abstractNum>
  <w:abstractNum w:abstractNumId="4" w15:restartNumberingAfterBreak="0">
    <w:nsid w:val="0EC2645A"/>
    <w:multiLevelType w:val="hybridMultilevel"/>
    <w:tmpl w:val="966AE80A"/>
    <w:lvl w:ilvl="0" w:tplc="A48656DA">
      <w:start w:val="1"/>
      <w:numFmt w:val="decimal"/>
      <w:lvlText w:val="%1."/>
      <w:lvlJc w:val="left"/>
      <w:pPr>
        <w:tabs>
          <w:tab w:val="num" w:pos="644"/>
        </w:tabs>
        <w:ind w:left="644" w:hanging="360"/>
      </w:pPr>
      <w:rPr>
        <w:rFonts w:hint="default"/>
      </w:rPr>
    </w:lvl>
    <w:lvl w:ilvl="1" w:tplc="80A48160">
      <w:start w:val="1"/>
      <w:numFmt w:val="lowerLetter"/>
      <w:lvlText w:val="%2."/>
      <w:lvlJc w:val="left"/>
      <w:pPr>
        <w:tabs>
          <w:tab w:val="num" w:pos="1440"/>
        </w:tabs>
        <w:ind w:left="1440" w:hanging="360"/>
      </w:pPr>
      <w:rPr>
        <w:rFonts w:hint="default"/>
      </w:rPr>
    </w:lvl>
    <w:lvl w:ilvl="2" w:tplc="AC4EE0A2" w:tentative="1">
      <w:start w:val="1"/>
      <w:numFmt w:val="lowerRoman"/>
      <w:lvlText w:val="%3."/>
      <w:lvlJc w:val="right"/>
      <w:pPr>
        <w:tabs>
          <w:tab w:val="num" w:pos="2160"/>
        </w:tabs>
        <w:ind w:left="2160" w:hanging="180"/>
      </w:pPr>
    </w:lvl>
    <w:lvl w:ilvl="3" w:tplc="39340F00" w:tentative="1">
      <w:start w:val="1"/>
      <w:numFmt w:val="decimal"/>
      <w:lvlText w:val="%4."/>
      <w:lvlJc w:val="left"/>
      <w:pPr>
        <w:tabs>
          <w:tab w:val="num" w:pos="2880"/>
        </w:tabs>
        <w:ind w:left="2880" w:hanging="360"/>
      </w:pPr>
    </w:lvl>
    <w:lvl w:ilvl="4" w:tplc="E7181628" w:tentative="1">
      <w:start w:val="1"/>
      <w:numFmt w:val="lowerLetter"/>
      <w:lvlText w:val="%5."/>
      <w:lvlJc w:val="left"/>
      <w:pPr>
        <w:tabs>
          <w:tab w:val="num" w:pos="3600"/>
        </w:tabs>
        <w:ind w:left="3600" w:hanging="360"/>
      </w:pPr>
    </w:lvl>
    <w:lvl w:ilvl="5" w:tplc="63900C1E" w:tentative="1">
      <w:start w:val="1"/>
      <w:numFmt w:val="lowerRoman"/>
      <w:lvlText w:val="%6."/>
      <w:lvlJc w:val="right"/>
      <w:pPr>
        <w:tabs>
          <w:tab w:val="num" w:pos="4320"/>
        </w:tabs>
        <w:ind w:left="4320" w:hanging="180"/>
      </w:pPr>
    </w:lvl>
    <w:lvl w:ilvl="6" w:tplc="392CC596" w:tentative="1">
      <w:start w:val="1"/>
      <w:numFmt w:val="decimal"/>
      <w:lvlText w:val="%7."/>
      <w:lvlJc w:val="left"/>
      <w:pPr>
        <w:tabs>
          <w:tab w:val="num" w:pos="5040"/>
        </w:tabs>
        <w:ind w:left="5040" w:hanging="360"/>
      </w:pPr>
    </w:lvl>
    <w:lvl w:ilvl="7" w:tplc="A53C9DA8" w:tentative="1">
      <w:start w:val="1"/>
      <w:numFmt w:val="lowerLetter"/>
      <w:lvlText w:val="%8."/>
      <w:lvlJc w:val="left"/>
      <w:pPr>
        <w:tabs>
          <w:tab w:val="num" w:pos="5760"/>
        </w:tabs>
        <w:ind w:left="5760" w:hanging="360"/>
      </w:pPr>
    </w:lvl>
    <w:lvl w:ilvl="8" w:tplc="E3306C76" w:tentative="1">
      <w:start w:val="1"/>
      <w:numFmt w:val="lowerRoman"/>
      <w:lvlText w:val="%9."/>
      <w:lvlJc w:val="right"/>
      <w:pPr>
        <w:tabs>
          <w:tab w:val="num" w:pos="6480"/>
        </w:tabs>
        <w:ind w:left="6480" w:hanging="180"/>
      </w:pPr>
    </w:lvl>
  </w:abstractNum>
  <w:abstractNum w:abstractNumId="5" w15:restartNumberingAfterBreak="0">
    <w:nsid w:val="15A22C26"/>
    <w:multiLevelType w:val="hybridMultilevel"/>
    <w:tmpl w:val="BD329BC8"/>
    <w:lvl w:ilvl="0" w:tplc="3AAAF212">
      <w:start w:val="1"/>
      <w:numFmt w:val="bullet"/>
      <w:lvlText w:val="-"/>
      <w:lvlJc w:val="left"/>
      <w:pPr>
        <w:ind w:left="1146" w:hanging="360"/>
      </w:pPr>
      <w:rPr>
        <w:rFonts w:ascii="Arial" w:eastAsia="Times New Roman" w:hAnsi="Arial" w:cs="Arial" w:hint="default"/>
      </w:rPr>
    </w:lvl>
    <w:lvl w:ilvl="1" w:tplc="5C5000E0" w:tentative="1">
      <w:start w:val="1"/>
      <w:numFmt w:val="bullet"/>
      <w:lvlText w:val="o"/>
      <w:lvlJc w:val="left"/>
      <w:pPr>
        <w:ind w:left="1866" w:hanging="360"/>
      </w:pPr>
      <w:rPr>
        <w:rFonts w:ascii="Courier New" w:hAnsi="Courier New" w:cs="Courier New" w:hint="default"/>
      </w:rPr>
    </w:lvl>
    <w:lvl w:ilvl="2" w:tplc="0E7C06E6" w:tentative="1">
      <w:start w:val="1"/>
      <w:numFmt w:val="bullet"/>
      <w:lvlText w:val=""/>
      <w:lvlJc w:val="left"/>
      <w:pPr>
        <w:ind w:left="2586" w:hanging="360"/>
      </w:pPr>
      <w:rPr>
        <w:rFonts w:ascii="Wingdings" w:hAnsi="Wingdings" w:hint="default"/>
      </w:rPr>
    </w:lvl>
    <w:lvl w:ilvl="3" w:tplc="F3FCA84C" w:tentative="1">
      <w:start w:val="1"/>
      <w:numFmt w:val="bullet"/>
      <w:lvlText w:val=""/>
      <w:lvlJc w:val="left"/>
      <w:pPr>
        <w:ind w:left="3306" w:hanging="360"/>
      </w:pPr>
      <w:rPr>
        <w:rFonts w:ascii="Symbol" w:hAnsi="Symbol" w:hint="default"/>
      </w:rPr>
    </w:lvl>
    <w:lvl w:ilvl="4" w:tplc="D8E20B26" w:tentative="1">
      <w:start w:val="1"/>
      <w:numFmt w:val="bullet"/>
      <w:lvlText w:val="o"/>
      <w:lvlJc w:val="left"/>
      <w:pPr>
        <w:ind w:left="4026" w:hanging="360"/>
      </w:pPr>
      <w:rPr>
        <w:rFonts w:ascii="Courier New" w:hAnsi="Courier New" w:cs="Courier New" w:hint="default"/>
      </w:rPr>
    </w:lvl>
    <w:lvl w:ilvl="5" w:tplc="0F6E4216" w:tentative="1">
      <w:start w:val="1"/>
      <w:numFmt w:val="bullet"/>
      <w:lvlText w:val=""/>
      <w:lvlJc w:val="left"/>
      <w:pPr>
        <w:ind w:left="4746" w:hanging="360"/>
      </w:pPr>
      <w:rPr>
        <w:rFonts w:ascii="Wingdings" w:hAnsi="Wingdings" w:hint="default"/>
      </w:rPr>
    </w:lvl>
    <w:lvl w:ilvl="6" w:tplc="B37E8BBA" w:tentative="1">
      <w:start w:val="1"/>
      <w:numFmt w:val="bullet"/>
      <w:lvlText w:val=""/>
      <w:lvlJc w:val="left"/>
      <w:pPr>
        <w:ind w:left="5466" w:hanging="360"/>
      </w:pPr>
      <w:rPr>
        <w:rFonts w:ascii="Symbol" w:hAnsi="Symbol" w:hint="default"/>
      </w:rPr>
    </w:lvl>
    <w:lvl w:ilvl="7" w:tplc="FEA24DEA" w:tentative="1">
      <w:start w:val="1"/>
      <w:numFmt w:val="bullet"/>
      <w:lvlText w:val="o"/>
      <w:lvlJc w:val="left"/>
      <w:pPr>
        <w:ind w:left="6186" w:hanging="360"/>
      </w:pPr>
      <w:rPr>
        <w:rFonts w:ascii="Courier New" w:hAnsi="Courier New" w:cs="Courier New" w:hint="default"/>
      </w:rPr>
    </w:lvl>
    <w:lvl w:ilvl="8" w:tplc="7E6EA2DA" w:tentative="1">
      <w:start w:val="1"/>
      <w:numFmt w:val="bullet"/>
      <w:lvlText w:val=""/>
      <w:lvlJc w:val="left"/>
      <w:pPr>
        <w:ind w:left="6906" w:hanging="360"/>
      </w:pPr>
      <w:rPr>
        <w:rFonts w:ascii="Wingdings" w:hAnsi="Wingdings" w:hint="default"/>
      </w:rPr>
    </w:lvl>
  </w:abstractNum>
  <w:abstractNum w:abstractNumId="6" w15:restartNumberingAfterBreak="0">
    <w:nsid w:val="166A0552"/>
    <w:multiLevelType w:val="hybridMultilevel"/>
    <w:tmpl w:val="7B4A3F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E72832"/>
    <w:multiLevelType w:val="hybridMultilevel"/>
    <w:tmpl w:val="FA0C4208"/>
    <w:lvl w:ilvl="0" w:tplc="B7E2DB78">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450A01"/>
    <w:multiLevelType w:val="hybridMultilevel"/>
    <w:tmpl w:val="16F29808"/>
    <w:lvl w:ilvl="0" w:tplc="FDA4239A">
      <w:start w:val="1"/>
      <w:numFmt w:val="decimal"/>
      <w:lvlText w:val="%1."/>
      <w:lvlJc w:val="left"/>
      <w:pPr>
        <w:ind w:left="1080" w:hanging="360"/>
      </w:pPr>
    </w:lvl>
    <w:lvl w:ilvl="1" w:tplc="4270573C" w:tentative="1">
      <w:start w:val="1"/>
      <w:numFmt w:val="lowerLetter"/>
      <w:lvlText w:val="%2."/>
      <w:lvlJc w:val="left"/>
      <w:pPr>
        <w:ind w:left="1800" w:hanging="360"/>
      </w:pPr>
    </w:lvl>
    <w:lvl w:ilvl="2" w:tplc="EE26CF3E" w:tentative="1">
      <w:start w:val="1"/>
      <w:numFmt w:val="lowerRoman"/>
      <w:lvlText w:val="%3."/>
      <w:lvlJc w:val="right"/>
      <w:pPr>
        <w:ind w:left="2520" w:hanging="180"/>
      </w:pPr>
    </w:lvl>
    <w:lvl w:ilvl="3" w:tplc="19D08416" w:tentative="1">
      <w:start w:val="1"/>
      <w:numFmt w:val="decimal"/>
      <w:lvlText w:val="%4."/>
      <w:lvlJc w:val="left"/>
      <w:pPr>
        <w:ind w:left="3240" w:hanging="360"/>
      </w:pPr>
    </w:lvl>
    <w:lvl w:ilvl="4" w:tplc="D936A8D2" w:tentative="1">
      <w:start w:val="1"/>
      <w:numFmt w:val="lowerLetter"/>
      <w:lvlText w:val="%5."/>
      <w:lvlJc w:val="left"/>
      <w:pPr>
        <w:ind w:left="3960" w:hanging="360"/>
      </w:pPr>
    </w:lvl>
    <w:lvl w:ilvl="5" w:tplc="347A8450" w:tentative="1">
      <w:start w:val="1"/>
      <w:numFmt w:val="lowerRoman"/>
      <w:lvlText w:val="%6."/>
      <w:lvlJc w:val="right"/>
      <w:pPr>
        <w:ind w:left="4680" w:hanging="180"/>
      </w:pPr>
    </w:lvl>
    <w:lvl w:ilvl="6" w:tplc="9B28BDFE" w:tentative="1">
      <w:start w:val="1"/>
      <w:numFmt w:val="decimal"/>
      <w:lvlText w:val="%7."/>
      <w:lvlJc w:val="left"/>
      <w:pPr>
        <w:ind w:left="5400" w:hanging="360"/>
      </w:pPr>
    </w:lvl>
    <w:lvl w:ilvl="7" w:tplc="719873AE" w:tentative="1">
      <w:start w:val="1"/>
      <w:numFmt w:val="lowerLetter"/>
      <w:lvlText w:val="%8."/>
      <w:lvlJc w:val="left"/>
      <w:pPr>
        <w:ind w:left="6120" w:hanging="360"/>
      </w:pPr>
    </w:lvl>
    <w:lvl w:ilvl="8" w:tplc="781670D2" w:tentative="1">
      <w:start w:val="1"/>
      <w:numFmt w:val="lowerRoman"/>
      <w:lvlText w:val="%9."/>
      <w:lvlJc w:val="right"/>
      <w:pPr>
        <w:ind w:left="6840" w:hanging="180"/>
      </w:pPr>
    </w:lvl>
  </w:abstractNum>
  <w:abstractNum w:abstractNumId="9" w15:restartNumberingAfterBreak="0">
    <w:nsid w:val="1F59567F"/>
    <w:multiLevelType w:val="hybridMultilevel"/>
    <w:tmpl w:val="23D4EFC0"/>
    <w:lvl w:ilvl="0" w:tplc="3AAAF212">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F9133AA"/>
    <w:multiLevelType w:val="hybridMultilevel"/>
    <w:tmpl w:val="8DC43E66"/>
    <w:lvl w:ilvl="0" w:tplc="2EA25BAA">
      <w:start w:val="1"/>
      <w:numFmt w:val="decimal"/>
      <w:lvlText w:val="%1."/>
      <w:lvlJc w:val="left"/>
      <w:pPr>
        <w:ind w:left="1146" w:hanging="360"/>
      </w:pPr>
    </w:lvl>
    <w:lvl w:ilvl="1" w:tplc="DAF80A8E" w:tentative="1">
      <w:start w:val="1"/>
      <w:numFmt w:val="lowerLetter"/>
      <w:lvlText w:val="%2."/>
      <w:lvlJc w:val="left"/>
      <w:pPr>
        <w:ind w:left="1866" w:hanging="360"/>
      </w:pPr>
    </w:lvl>
    <w:lvl w:ilvl="2" w:tplc="2B22FAA0" w:tentative="1">
      <w:start w:val="1"/>
      <w:numFmt w:val="lowerRoman"/>
      <w:lvlText w:val="%3."/>
      <w:lvlJc w:val="right"/>
      <w:pPr>
        <w:ind w:left="2586" w:hanging="180"/>
      </w:pPr>
    </w:lvl>
    <w:lvl w:ilvl="3" w:tplc="87321CBE" w:tentative="1">
      <w:start w:val="1"/>
      <w:numFmt w:val="decimal"/>
      <w:lvlText w:val="%4."/>
      <w:lvlJc w:val="left"/>
      <w:pPr>
        <w:ind w:left="3306" w:hanging="360"/>
      </w:pPr>
    </w:lvl>
    <w:lvl w:ilvl="4" w:tplc="1A08211C" w:tentative="1">
      <w:start w:val="1"/>
      <w:numFmt w:val="lowerLetter"/>
      <w:lvlText w:val="%5."/>
      <w:lvlJc w:val="left"/>
      <w:pPr>
        <w:ind w:left="4026" w:hanging="360"/>
      </w:pPr>
    </w:lvl>
    <w:lvl w:ilvl="5" w:tplc="745A1D32" w:tentative="1">
      <w:start w:val="1"/>
      <w:numFmt w:val="lowerRoman"/>
      <w:lvlText w:val="%6."/>
      <w:lvlJc w:val="right"/>
      <w:pPr>
        <w:ind w:left="4746" w:hanging="180"/>
      </w:pPr>
    </w:lvl>
    <w:lvl w:ilvl="6" w:tplc="6256E03A" w:tentative="1">
      <w:start w:val="1"/>
      <w:numFmt w:val="decimal"/>
      <w:lvlText w:val="%7."/>
      <w:lvlJc w:val="left"/>
      <w:pPr>
        <w:ind w:left="5466" w:hanging="360"/>
      </w:pPr>
    </w:lvl>
    <w:lvl w:ilvl="7" w:tplc="9DE28266" w:tentative="1">
      <w:start w:val="1"/>
      <w:numFmt w:val="lowerLetter"/>
      <w:lvlText w:val="%8."/>
      <w:lvlJc w:val="left"/>
      <w:pPr>
        <w:ind w:left="6186" w:hanging="360"/>
      </w:pPr>
    </w:lvl>
    <w:lvl w:ilvl="8" w:tplc="EA3E045E" w:tentative="1">
      <w:start w:val="1"/>
      <w:numFmt w:val="lowerRoman"/>
      <w:lvlText w:val="%9."/>
      <w:lvlJc w:val="right"/>
      <w:pPr>
        <w:ind w:left="6906" w:hanging="180"/>
      </w:pPr>
    </w:lvl>
  </w:abstractNum>
  <w:abstractNum w:abstractNumId="11" w15:restartNumberingAfterBreak="0">
    <w:nsid w:val="23287A9D"/>
    <w:multiLevelType w:val="hybridMultilevel"/>
    <w:tmpl w:val="EF60BF96"/>
    <w:lvl w:ilvl="0" w:tplc="A32AF2EE">
      <w:start w:val="1"/>
      <w:numFmt w:val="decimal"/>
      <w:lvlText w:val="%1."/>
      <w:lvlJc w:val="left"/>
      <w:pPr>
        <w:tabs>
          <w:tab w:val="num" w:pos="720"/>
        </w:tabs>
        <w:ind w:left="720" w:hanging="360"/>
      </w:pPr>
    </w:lvl>
    <w:lvl w:ilvl="1" w:tplc="3F9A4F0A">
      <w:start w:val="1"/>
      <w:numFmt w:val="lowerLetter"/>
      <w:lvlText w:val="%2."/>
      <w:lvlJc w:val="left"/>
      <w:pPr>
        <w:tabs>
          <w:tab w:val="num" w:pos="1440"/>
        </w:tabs>
        <w:ind w:left="1440" w:hanging="360"/>
      </w:pPr>
    </w:lvl>
    <w:lvl w:ilvl="2" w:tplc="95CAD95E" w:tentative="1">
      <w:start w:val="1"/>
      <w:numFmt w:val="lowerRoman"/>
      <w:lvlText w:val="%3."/>
      <w:lvlJc w:val="right"/>
      <w:pPr>
        <w:tabs>
          <w:tab w:val="num" w:pos="2160"/>
        </w:tabs>
        <w:ind w:left="2160" w:hanging="180"/>
      </w:pPr>
    </w:lvl>
    <w:lvl w:ilvl="3" w:tplc="720CAEB8" w:tentative="1">
      <w:start w:val="1"/>
      <w:numFmt w:val="decimal"/>
      <w:lvlText w:val="%4."/>
      <w:lvlJc w:val="left"/>
      <w:pPr>
        <w:tabs>
          <w:tab w:val="num" w:pos="2880"/>
        </w:tabs>
        <w:ind w:left="2880" w:hanging="360"/>
      </w:pPr>
    </w:lvl>
    <w:lvl w:ilvl="4" w:tplc="5F20C0C8" w:tentative="1">
      <w:start w:val="1"/>
      <w:numFmt w:val="lowerLetter"/>
      <w:lvlText w:val="%5."/>
      <w:lvlJc w:val="left"/>
      <w:pPr>
        <w:tabs>
          <w:tab w:val="num" w:pos="3600"/>
        </w:tabs>
        <w:ind w:left="3600" w:hanging="360"/>
      </w:pPr>
    </w:lvl>
    <w:lvl w:ilvl="5" w:tplc="6DFCF470" w:tentative="1">
      <w:start w:val="1"/>
      <w:numFmt w:val="lowerRoman"/>
      <w:lvlText w:val="%6."/>
      <w:lvlJc w:val="right"/>
      <w:pPr>
        <w:tabs>
          <w:tab w:val="num" w:pos="4320"/>
        </w:tabs>
        <w:ind w:left="4320" w:hanging="180"/>
      </w:pPr>
    </w:lvl>
    <w:lvl w:ilvl="6" w:tplc="125A7BB0" w:tentative="1">
      <w:start w:val="1"/>
      <w:numFmt w:val="decimal"/>
      <w:lvlText w:val="%7."/>
      <w:lvlJc w:val="left"/>
      <w:pPr>
        <w:tabs>
          <w:tab w:val="num" w:pos="5040"/>
        </w:tabs>
        <w:ind w:left="5040" w:hanging="360"/>
      </w:pPr>
    </w:lvl>
    <w:lvl w:ilvl="7" w:tplc="73E0CB9C" w:tentative="1">
      <w:start w:val="1"/>
      <w:numFmt w:val="lowerLetter"/>
      <w:lvlText w:val="%8."/>
      <w:lvlJc w:val="left"/>
      <w:pPr>
        <w:tabs>
          <w:tab w:val="num" w:pos="5760"/>
        </w:tabs>
        <w:ind w:left="5760" w:hanging="360"/>
      </w:pPr>
    </w:lvl>
    <w:lvl w:ilvl="8" w:tplc="A412D7C8" w:tentative="1">
      <w:start w:val="1"/>
      <w:numFmt w:val="lowerRoman"/>
      <w:lvlText w:val="%9."/>
      <w:lvlJc w:val="right"/>
      <w:pPr>
        <w:tabs>
          <w:tab w:val="num" w:pos="6480"/>
        </w:tabs>
        <w:ind w:left="6480" w:hanging="180"/>
      </w:pPr>
    </w:lvl>
  </w:abstractNum>
  <w:abstractNum w:abstractNumId="12" w15:restartNumberingAfterBreak="0">
    <w:nsid w:val="249F2126"/>
    <w:multiLevelType w:val="hybridMultilevel"/>
    <w:tmpl w:val="C2EA1ECE"/>
    <w:lvl w:ilvl="0" w:tplc="17E07172">
      <w:start w:val="1"/>
      <w:numFmt w:val="decimal"/>
      <w:lvlText w:val="%1."/>
      <w:lvlJc w:val="left"/>
      <w:pPr>
        <w:ind w:left="720" w:hanging="360"/>
      </w:pPr>
    </w:lvl>
    <w:lvl w:ilvl="1" w:tplc="B2F87AC2" w:tentative="1">
      <w:start w:val="1"/>
      <w:numFmt w:val="lowerLetter"/>
      <w:lvlText w:val="%2."/>
      <w:lvlJc w:val="left"/>
      <w:pPr>
        <w:ind w:left="1440" w:hanging="360"/>
      </w:pPr>
    </w:lvl>
    <w:lvl w:ilvl="2" w:tplc="04987806" w:tentative="1">
      <w:start w:val="1"/>
      <w:numFmt w:val="lowerRoman"/>
      <w:lvlText w:val="%3."/>
      <w:lvlJc w:val="right"/>
      <w:pPr>
        <w:ind w:left="2160" w:hanging="180"/>
      </w:pPr>
    </w:lvl>
    <w:lvl w:ilvl="3" w:tplc="1A5C7DFE" w:tentative="1">
      <w:start w:val="1"/>
      <w:numFmt w:val="decimal"/>
      <w:lvlText w:val="%4."/>
      <w:lvlJc w:val="left"/>
      <w:pPr>
        <w:ind w:left="2880" w:hanging="360"/>
      </w:pPr>
    </w:lvl>
    <w:lvl w:ilvl="4" w:tplc="F7AAD806" w:tentative="1">
      <w:start w:val="1"/>
      <w:numFmt w:val="lowerLetter"/>
      <w:lvlText w:val="%5."/>
      <w:lvlJc w:val="left"/>
      <w:pPr>
        <w:ind w:left="3600" w:hanging="360"/>
      </w:pPr>
    </w:lvl>
    <w:lvl w:ilvl="5" w:tplc="1C404D7A" w:tentative="1">
      <w:start w:val="1"/>
      <w:numFmt w:val="lowerRoman"/>
      <w:lvlText w:val="%6."/>
      <w:lvlJc w:val="right"/>
      <w:pPr>
        <w:ind w:left="4320" w:hanging="180"/>
      </w:pPr>
    </w:lvl>
    <w:lvl w:ilvl="6" w:tplc="9DA40B1A" w:tentative="1">
      <w:start w:val="1"/>
      <w:numFmt w:val="decimal"/>
      <w:lvlText w:val="%7."/>
      <w:lvlJc w:val="left"/>
      <w:pPr>
        <w:ind w:left="5040" w:hanging="360"/>
      </w:pPr>
    </w:lvl>
    <w:lvl w:ilvl="7" w:tplc="5F8C0DE8" w:tentative="1">
      <w:start w:val="1"/>
      <w:numFmt w:val="lowerLetter"/>
      <w:lvlText w:val="%8."/>
      <w:lvlJc w:val="left"/>
      <w:pPr>
        <w:ind w:left="5760" w:hanging="360"/>
      </w:pPr>
    </w:lvl>
    <w:lvl w:ilvl="8" w:tplc="D7BA9CEC" w:tentative="1">
      <w:start w:val="1"/>
      <w:numFmt w:val="lowerRoman"/>
      <w:lvlText w:val="%9."/>
      <w:lvlJc w:val="right"/>
      <w:pPr>
        <w:ind w:left="6480" w:hanging="180"/>
      </w:pPr>
    </w:lvl>
  </w:abstractNum>
  <w:abstractNum w:abstractNumId="13" w15:restartNumberingAfterBreak="0">
    <w:nsid w:val="33092C0E"/>
    <w:multiLevelType w:val="hybridMultilevel"/>
    <w:tmpl w:val="924CD158"/>
    <w:lvl w:ilvl="0" w:tplc="84E84728">
      <w:start w:val="1"/>
      <w:numFmt w:val="lowerLetter"/>
      <w:lvlText w:val="%1."/>
      <w:lvlJc w:val="left"/>
      <w:pPr>
        <w:ind w:left="720" w:hanging="360"/>
      </w:pPr>
    </w:lvl>
    <w:lvl w:ilvl="1" w:tplc="244CEB54">
      <w:start w:val="1"/>
      <w:numFmt w:val="lowerLetter"/>
      <w:lvlText w:val="%2."/>
      <w:lvlJc w:val="left"/>
      <w:pPr>
        <w:ind w:left="786" w:hanging="360"/>
      </w:pPr>
    </w:lvl>
    <w:lvl w:ilvl="2" w:tplc="8BF23426" w:tentative="1">
      <w:start w:val="1"/>
      <w:numFmt w:val="lowerRoman"/>
      <w:lvlText w:val="%3."/>
      <w:lvlJc w:val="right"/>
      <w:pPr>
        <w:ind w:left="2160" w:hanging="180"/>
      </w:pPr>
    </w:lvl>
    <w:lvl w:ilvl="3" w:tplc="FCA4C586" w:tentative="1">
      <w:start w:val="1"/>
      <w:numFmt w:val="decimal"/>
      <w:lvlText w:val="%4."/>
      <w:lvlJc w:val="left"/>
      <w:pPr>
        <w:ind w:left="2880" w:hanging="360"/>
      </w:pPr>
    </w:lvl>
    <w:lvl w:ilvl="4" w:tplc="25AA3BE0" w:tentative="1">
      <w:start w:val="1"/>
      <w:numFmt w:val="lowerLetter"/>
      <w:lvlText w:val="%5."/>
      <w:lvlJc w:val="left"/>
      <w:pPr>
        <w:ind w:left="3600" w:hanging="360"/>
      </w:pPr>
    </w:lvl>
    <w:lvl w:ilvl="5" w:tplc="5E2AFBFC" w:tentative="1">
      <w:start w:val="1"/>
      <w:numFmt w:val="lowerRoman"/>
      <w:lvlText w:val="%6."/>
      <w:lvlJc w:val="right"/>
      <w:pPr>
        <w:ind w:left="4320" w:hanging="180"/>
      </w:pPr>
    </w:lvl>
    <w:lvl w:ilvl="6" w:tplc="A772623C" w:tentative="1">
      <w:start w:val="1"/>
      <w:numFmt w:val="decimal"/>
      <w:lvlText w:val="%7."/>
      <w:lvlJc w:val="left"/>
      <w:pPr>
        <w:ind w:left="5040" w:hanging="360"/>
      </w:pPr>
    </w:lvl>
    <w:lvl w:ilvl="7" w:tplc="1D5E25EE" w:tentative="1">
      <w:start w:val="1"/>
      <w:numFmt w:val="lowerLetter"/>
      <w:lvlText w:val="%8."/>
      <w:lvlJc w:val="left"/>
      <w:pPr>
        <w:ind w:left="5760" w:hanging="360"/>
      </w:pPr>
    </w:lvl>
    <w:lvl w:ilvl="8" w:tplc="92A8AA1C" w:tentative="1">
      <w:start w:val="1"/>
      <w:numFmt w:val="lowerRoman"/>
      <w:lvlText w:val="%9."/>
      <w:lvlJc w:val="right"/>
      <w:pPr>
        <w:ind w:left="6480" w:hanging="180"/>
      </w:pPr>
    </w:lvl>
  </w:abstractNum>
  <w:abstractNum w:abstractNumId="14" w15:restartNumberingAfterBreak="0">
    <w:nsid w:val="34D05077"/>
    <w:multiLevelType w:val="hybridMultilevel"/>
    <w:tmpl w:val="77F8C402"/>
    <w:lvl w:ilvl="0" w:tplc="3AAAF212">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C8D3633"/>
    <w:multiLevelType w:val="hybridMultilevel"/>
    <w:tmpl w:val="F90019EE"/>
    <w:lvl w:ilvl="0" w:tplc="AF361BBE">
      <w:start w:val="9"/>
      <w:numFmt w:val="decimal"/>
      <w:lvlText w:val="%1."/>
      <w:lvlJc w:val="left"/>
      <w:pPr>
        <w:ind w:left="900" w:hanging="360"/>
      </w:pPr>
      <w:rPr>
        <w:rFonts w:hint="default"/>
      </w:rPr>
    </w:lvl>
    <w:lvl w:ilvl="1" w:tplc="872A0092" w:tentative="1">
      <w:start w:val="1"/>
      <w:numFmt w:val="lowerLetter"/>
      <w:lvlText w:val="%2."/>
      <w:lvlJc w:val="left"/>
      <w:pPr>
        <w:ind w:left="1440" w:hanging="360"/>
      </w:pPr>
    </w:lvl>
    <w:lvl w:ilvl="2" w:tplc="48C65BCE" w:tentative="1">
      <w:start w:val="1"/>
      <w:numFmt w:val="lowerRoman"/>
      <w:lvlText w:val="%3."/>
      <w:lvlJc w:val="right"/>
      <w:pPr>
        <w:ind w:left="2160" w:hanging="180"/>
      </w:pPr>
    </w:lvl>
    <w:lvl w:ilvl="3" w:tplc="68FCF16C" w:tentative="1">
      <w:start w:val="1"/>
      <w:numFmt w:val="decimal"/>
      <w:lvlText w:val="%4."/>
      <w:lvlJc w:val="left"/>
      <w:pPr>
        <w:ind w:left="2880" w:hanging="360"/>
      </w:pPr>
    </w:lvl>
    <w:lvl w:ilvl="4" w:tplc="5754BE44" w:tentative="1">
      <w:start w:val="1"/>
      <w:numFmt w:val="lowerLetter"/>
      <w:lvlText w:val="%5."/>
      <w:lvlJc w:val="left"/>
      <w:pPr>
        <w:ind w:left="3600" w:hanging="360"/>
      </w:pPr>
    </w:lvl>
    <w:lvl w:ilvl="5" w:tplc="E752F840" w:tentative="1">
      <w:start w:val="1"/>
      <w:numFmt w:val="lowerRoman"/>
      <w:lvlText w:val="%6."/>
      <w:lvlJc w:val="right"/>
      <w:pPr>
        <w:ind w:left="4320" w:hanging="180"/>
      </w:pPr>
    </w:lvl>
    <w:lvl w:ilvl="6" w:tplc="32041E52" w:tentative="1">
      <w:start w:val="1"/>
      <w:numFmt w:val="decimal"/>
      <w:lvlText w:val="%7."/>
      <w:lvlJc w:val="left"/>
      <w:pPr>
        <w:ind w:left="5040" w:hanging="360"/>
      </w:pPr>
    </w:lvl>
    <w:lvl w:ilvl="7" w:tplc="A6A2343E" w:tentative="1">
      <w:start w:val="1"/>
      <w:numFmt w:val="lowerLetter"/>
      <w:lvlText w:val="%8."/>
      <w:lvlJc w:val="left"/>
      <w:pPr>
        <w:ind w:left="5760" w:hanging="360"/>
      </w:pPr>
    </w:lvl>
    <w:lvl w:ilvl="8" w:tplc="7B5630E8" w:tentative="1">
      <w:start w:val="1"/>
      <w:numFmt w:val="lowerRoman"/>
      <w:lvlText w:val="%9."/>
      <w:lvlJc w:val="right"/>
      <w:pPr>
        <w:ind w:left="6480" w:hanging="180"/>
      </w:pPr>
    </w:lvl>
  </w:abstractNum>
  <w:abstractNum w:abstractNumId="16" w15:restartNumberingAfterBreak="0">
    <w:nsid w:val="3D330A15"/>
    <w:multiLevelType w:val="hybridMultilevel"/>
    <w:tmpl w:val="C8F4B354"/>
    <w:lvl w:ilvl="0" w:tplc="2FD8FFCE">
      <w:start w:val="1"/>
      <w:numFmt w:val="decimal"/>
      <w:lvlText w:val="%1."/>
      <w:lvlJc w:val="left"/>
      <w:pPr>
        <w:ind w:left="1146" w:hanging="360"/>
      </w:pPr>
      <w:rPr>
        <w:sz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405B13A2"/>
    <w:multiLevelType w:val="hybridMultilevel"/>
    <w:tmpl w:val="AEF6A744"/>
    <w:lvl w:ilvl="0" w:tplc="52A02F68">
      <w:start w:val="11"/>
      <w:numFmt w:val="decimal"/>
      <w:lvlText w:val="%1."/>
      <w:lvlJc w:val="left"/>
      <w:pPr>
        <w:ind w:left="900" w:hanging="360"/>
      </w:pPr>
      <w:rPr>
        <w:rFonts w:hint="default"/>
      </w:rPr>
    </w:lvl>
    <w:lvl w:ilvl="1" w:tplc="FC784B66" w:tentative="1">
      <w:start w:val="1"/>
      <w:numFmt w:val="lowerLetter"/>
      <w:lvlText w:val="%2."/>
      <w:lvlJc w:val="left"/>
      <w:pPr>
        <w:ind w:left="1440" w:hanging="360"/>
      </w:pPr>
    </w:lvl>
    <w:lvl w:ilvl="2" w:tplc="E1201C94" w:tentative="1">
      <w:start w:val="1"/>
      <w:numFmt w:val="lowerRoman"/>
      <w:lvlText w:val="%3."/>
      <w:lvlJc w:val="right"/>
      <w:pPr>
        <w:ind w:left="2160" w:hanging="180"/>
      </w:pPr>
    </w:lvl>
    <w:lvl w:ilvl="3" w:tplc="D87A5444" w:tentative="1">
      <w:start w:val="1"/>
      <w:numFmt w:val="decimal"/>
      <w:lvlText w:val="%4."/>
      <w:lvlJc w:val="left"/>
      <w:pPr>
        <w:ind w:left="2880" w:hanging="360"/>
      </w:pPr>
    </w:lvl>
    <w:lvl w:ilvl="4" w:tplc="18EEE8BA" w:tentative="1">
      <w:start w:val="1"/>
      <w:numFmt w:val="lowerLetter"/>
      <w:lvlText w:val="%5."/>
      <w:lvlJc w:val="left"/>
      <w:pPr>
        <w:ind w:left="3600" w:hanging="360"/>
      </w:pPr>
    </w:lvl>
    <w:lvl w:ilvl="5" w:tplc="D348FFCC" w:tentative="1">
      <w:start w:val="1"/>
      <w:numFmt w:val="lowerRoman"/>
      <w:lvlText w:val="%6."/>
      <w:lvlJc w:val="right"/>
      <w:pPr>
        <w:ind w:left="4320" w:hanging="180"/>
      </w:pPr>
    </w:lvl>
    <w:lvl w:ilvl="6" w:tplc="CA2C7E76" w:tentative="1">
      <w:start w:val="1"/>
      <w:numFmt w:val="decimal"/>
      <w:lvlText w:val="%7."/>
      <w:lvlJc w:val="left"/>
      <w:pPr>
        <w:ind w:left="5040" w:hanging="360"/>
      </w:pPr>
    </w:lvl>
    <w:lvl w:ilvl="7" w:tplc="0AFEFCE8" w:tentative="1">
      <w:start w:val="1"/>
      <w:numFmt w:val="lowerLetter"/>
      <w:lvlText w:val="%8."/>
      <w:lvlJc w:val="left"/>
      <w:pPr>
        <w:ind w:left="5760" w:hanging="360"/>
      </w:pPr>
    </w:lvl>
    <w:lvl w:ilvl="8" w:tplc="FEA0FBE0" w:tentative="1">
      <w:start w:val="1"/>
      <w:numFmt w:val="lowerRoman"/>
      <w:lvlText w:val="%9."/>
      <w:lvlJc w:val="right"/>
      <w:pPr>
        <w:ind w:left="6480" w:hanging="180"/>
      </w:pPr>
    </w:lvl>
  </w:abstractNum>
  <w:abstractNum w:abstractNumId="18" w15:restartNumberingAfterBreak="0">
    <w:nsid w:val="44B35B5F"/>
    <w:multiLevelType w:val="hybridMultilevel"/>
    <w:tmpl w:val="3CA043AA"/>
    <w:lvl w:ilvl="0" w:tplc="9216DC5A">
      <w:start w:val="1"/>
      <w:numFmt w:val="decimal"/>
      <w:lvlText w:val="%1."/>
      <w:lvlJc w:val="left"/>
      <w:pPr>
        <w:tabs>
          <w:tab w:val="num" w:pos="945"/>
        </w:tabs>
        <w:ind w:left="945" w:hanging="405"/>
      </w:pPr>
      <w:rPr>
        <w:b w:val="0"/>
        <w:sz w:val="22"/>
        <w:szCs w:val="22"/>
      </w:rPr>
    </w:lvl>
    <w:lvl w:ilvl="1" w:tplc="F454F9D8" w:tentative="1">
      <w:start w:val="1"/>
      <w:numFmt w:val="lowerLetter"/>
      <w:lvlText w:val="%2."/>
      <w:lvlJc w:val="left"/>
      <w:pPr>
        <w:tabs>
          <w:tab w:val="num" w:pos="1620"/>
        </w:tabs>
        <w:ind w:left="1620" w:hanging="360"/>
      </w:pPr>
    </w:lvl>
    <w:lvl w:ilvl="2" w:tplc="65F24BCC" w:tentative="1">
      <w:start w:val="1"/>
      <w:numFmt w:val="lowerRoman"/>
      <w:lvlText w:val="%3."/>
      <w:lvlJc w:val="right"/>
      <w:pPr>
        <w:tabs>
          <w:tab w:val="num" w:pos="2340"/>
        </w:tabs>
        <w:ind w:left="2340" w:hanging="180"/>
      </w:pPr>
    </w:lvl>
    <w:lvl w:ilvl="3" w:tplc="63CE6C1A" w:tentative="1">
      <w:start w:val="1"/>
      <w:numFmt w:val="decimal"/>
      <w:lvlText w:val="%4."/>
      <w:lvlJc w:val="left"/>
      <w:pPr>
        <w:tabs>
          <w:tab w:val="num" w:pos="3060"/>
        </w:tabs>
        <w:ind w:left="3060" w:hanging="360"/>
      </w:pPr>
    </w:lvl>
    <w:lvl w:ilvl="4" w:tplc="83E44B78" w:tentative="1">
      <w:start w:val="1"/>
      <w:numFmt w:val="lowerLetter"/>
      <w:lvlText w:val="%5."/>
      <w:lvlJc w:val="left"/>
      <w:pPr>
        <w:tabs>
          <w:tab w:val="num" w:pos="3780"/>
        </w:tabs>
        <w:ind w:left="3780" w:hanging="360"/>
      </w:pPr>
    </w:lvl>
    <w:lvl w:ilvl="5" w:tplc="8C3EC9F4" w:tentative="1">
      <w:start w:val="1"/>
      <w:numFmt w:val="lowerRoman"/>
      <w:lvlText w:val="%6."/>
      <w:lvlJc w:val="right"/>
      <w:pPr>
        <w:tabs>
          <w:tab w:val="num" w:pos="4500"/>
        </w:tabs>
        <w:ind w:left="4500" w:hanging="180"/>
      </w:pPr>
    </w:lvl>
    <w:lvl w:ilvl="6" w:tplc="3898956E" w:tentative="1">
      <w:start w:val="1"/>
      <w:numFmt w:val="decimal"/>
      <w:lvlText w:val="%7."/>
      <w:lvlJc w:val="left"/>
      <w:pPr>
        <w:tabs>
          <w:tab w:val="num" w:pos="5220"/>
        </w:tabs>
        <w:ind w:left="5220" w:hanging="360"/>
      </w:pPr>
    </w:lvl>
    <w:lvl w:ilvl="7" w:tplc="0CD24774" w:tentative="1">
      <w:start w:val="1"/>
      <w:numFmt w:val="lowerLetter"/>
      <w:lvlText w:val="%8."/>
      <w:lvlJc w:val="left"/>
      <w:pPr>
        <w:tabs>
          <w:tab w:val="num" w:pos="5940"/>
        </w:tabs>
        <w:ind w:left="5940" w:hanging="360"/>
      </w:pPr>
    </w:lvl>
    <w:lvl w:ilvl="8" w:tplc="8FCC067A" w:tentative="1">
      <w:start w:val="1"/>
      <w:numFmt w:val="lowerRoman"/>
      <w:lvlText w:val="%9."/>
      <w:lvlJc w:val="right"/>
      <w:pPr>
        <w:tabs>
          <w:tab w:val="num" w:pos="6660"/>
        </w:tabs>
        <w:ind w:left="6660" w:hanging="180"/>
      </w:pPr>
    </w:lvl>
  </w:abstractNum>
  <w:abstractNum w:abstractNumId="19" w15:restartNumberingAfterBreak="0">
    <w:nsid w:val="463C2A34"/>
    <w:multiLevelType w:val="hybridMultilevel"/>
    <w:tmpl w:val="2AB23C88"/>
    <w:lvl w:ilvl="0" w:tplc="40CC6496">
      <w:start w:val="1"/>
      <w:numFmt w:val="decimal"/>
      <w:lvlText w:val="%1."/>
      <w:lvlJc w:val="left"/>
      <w:pPr>
        <w:tabs>
          <w:tab w:val="num" w:pos="720"/>
        </w:tabs>
        <w:ind w:left="720" w:hanging="360"/>
      </w:pPr>
    </w:lvl>
    <w:lvl w:ilvl="1" w:tplc="6D20F822">
      <w:start w:val="1"/>
      <w:numFmt w:val="lowerLetter"/>
      <w:lvlText w:val="%2."/>
      <w:lvlJc w:val="left"/>
      <w:pPr>
        <w:tabs>
          <w:tab w:val="num" w:pos="1440"/>
        </w:tabs>
        <w:ind w:left="1440" w:hanging="360"/>
      </w:pPr>
    </w:lvl>
    <w:lvl w:ilvl="2" w:tplc="FB9ACFEE" w:tentative="1">
      <w:start w:val="1"/>
      <w:numFmt w:val="lowerRoman"/>
      <w:lvlText w:val="%3."/>
      <w:lvlJc w:val="right"/>
      <w:pPr>
        <w:tabs>
          <w:tab w:val="num" w:pos="2160"/>
        </w:tabs>
        <w:ind w:left="2160" w:hanging="180"/>
      </w:pPr>
    </w:lvl>
    <w:lvl w:ilvl="3" w:tplc="94982DFE" w:tentative="1">
      <w:start w:val="1"/>
      <w:numFmt w:val="decimal"/>
      <w:lvlText w:val="%4."/>
      <w:lvlJc w:val="left"/>
      <w:pPr>
        <w:tabs>
          <w:tab w:val="num" w:pos="2880"/>
        </w:tabs>
        <w:ind w:left="2880" w:hanging="360"/>
      </w:pPr>
    </w:lvl>
    <w:lvl w:ilvl="4" w:tplc="CFAA5A46" w:tentative="1">
      <w:start w:val="1"/>
      <w:numFmt w:val="lowerLetter"/>
      <w:lvlText w:val="%5."/>
      <w:lvlJc w:val="left"/>
      <w:pPr>
        <w:tabs>
          <w:tab w:val="num" w:pos="3600"/>
        </w:tabs>
        <w:ind w:left="3600" w:hanging="360"/>
      </w:pPr>
    </w:lvl>
    <w:lvl w:ilvl="5" w:tplc="C938E502" w:tentative="1">
      <w:start w:val="1"/>
      <w:numFmt w:val="lowerRoman"/>
      <w:lvlText w:val="%6."/>
      <w:lvlJc w:val="right"/>
      <w:pPr>
        <w:tabs>
          <w:tab w:val="num" w:pos="4320"/>
        </w:tabs>
        <w:ind w:left="4320" w:hanging="180"/>
      </w:pPr>
    </w:lvl>
    <w:lvl w:ilvl="6" w:tplc="419416DE" w:tentative="1">
      <w:start w:val="1"/>
      <w:numFmt w:val="decimal"/>
      <w:lvlText w:val="%7."/>
      <w:lvlJc w:val="left"/>
      <w:pPr>
        <w:tabs>
          <w:tab w:val="num" w:pos="5040"/>
        </w:tabs>
        <w:ind w:left="5040" w:hanging="360"/>
      </w:pPr>
    </w:lvl>
    <w:lvl w:ilvl="7" w:tplc="BE7E8898" w:tentative="1">
      <w:start w:val="1"/>
      <w:numFmt w:val="lowerLetter"/>
      <w:lvlText w:val="%8."/>
      <w:lvlJc w:val="left"/>
      <w:pPr>
        <w:tabs>
          <w:tab w:val="num" w:pos="5760"/>
        </w:tabs>
        <w:ind w:left="5760" w:hanging="360"/>
      </w:pPr>
    </w:lvl>
    <w:lvl w:ilvl="8" w:tplc="956A8154" w:tentative="1">
      <w:start w:val="1"/>
      <w:numFmt w:val="lowerRoman"/>
      <w:lvlText w:val="%9."/>
      <w:lvlJc w:val="right"/>
      <w:pPr>
        <w:tabs>
          <w:tab w:val="num" w:pos="6480"/>
        </w:tabs>
        <w:ind w:left="6480" w:hanging="180"/>
      </w:pPr>
    </w:lvl>
  </w:abstractNum>
  <w:abstractNum w:abstractNumId="20" w15:restartNumberingAfterBreak="0">
    <w:nsid w:val="48CD33BE"/>
    <w:multiLevelType w:val="hybridMultilevel"/>
    <w:tmpl w:val="6BEA6986"/>
    <w:lvl w:ilvl="0" w:tplc="270A2F8C">
      <w:start w:val="1"/>
      <w:numFmt w:val="decimal"/>
      <w:lvlText w:val="%1."/>
      <w:lvlJc w:val="left"/>
      <w:pPr>
        <w:ind w:left="1080" w:hanging="360"/>
      </w:pPr>
    </w:lvl>
    <w:lvl w:ilvl="1" w:tplc="9E5A5B0E" w:tentative="1">
      <w:start w:val="1"/>
      <w:numFmt w:val="lowerLetter"/>
      <w:lvlText w:val="%2."/>
      <w:lvlJc w:val="left"/>
      <w:pPr>
        <w:ind w:left="1800" w:hanging="360"/>
      </w:pPr>
    </w:lvl>
    <w:lvl w:ilvl="2" w:tplc="8CB6BA06" w:tentative="1">
      <w:start w:val="1"/>
      <w:numFmt w:val="lowerRoman"/>
      <w:lvlText w:val="%3."/>
      <w:lvlJc w:val="right"/>
      <w:pPr>
        <w:ind w:left="2520" w:hanging="180"/>
      </w:pPr>
    </w:lvl>
    <w:lvl w:ilvl="3" w:tplc="037AC25E" w:tentative="1">
      <w:start w:val="1"/>
      <w:numFmt w:val="decimal"/>
      <w:lvlText w:val="%4."/>
      <w:lvlJc w:val="left"/>
      <w:pPr>
        <w:ind w:left="3240" w:hanging="360"/>
      </w:pPr>
    </w:lvl>
    <w:lvl w:ilvl="4" w:tplc="2F9027A6" w:tentative="1">
      <w:start w:val="1"/>
      <w:numFmt w:val="lowerLetter"/>
      <w:lvlText w:val="%5."/>
      <w:lvlJc w:val="left"/>
      <w:pPr>
        <w:ind w:left="3960" w:hanging="360"/>
      </w:pPr>
    </w:lvl>
    <w:lvl w:ilvl="5" w:tplc="9702ACD0" w:tentative="1">
      <w:start w:val="1"/>
      <w:numFmt w:val="lowerRoman"/>
      <w:lvlText w:val="%6."/>
      <w:lvlJc w:val="right"/>
      <w:pPr>
        <w:ind w:left="4680" w:hanging="180"/>
      </w:pPr>
    </w:lvl>
    <w:lvl w:ilvl="6" w:tplc="4F3AD35C" w:tentative="1">
      <w:start w:val="1"/>
      <w:numFmt w:val="decimal"/>
      <w:lvlText w:val="%7."/>
      <w:lvlJc w:val="left"/>
      <w:pPr>
        <w:ind w:left="5400" w:hanging="360"/>
      </w:pPr>
    </w:lvl>
    <w:lvl w:ilvl="7" w:tplc="10A841AE" w:tentative="1">
      <w:start w:val="1"/>
      <w:numFmt w:val="lowerLetter"/>
      <w:lvlText w:val="%8."/>
      <w:lvlJc w:val="left"/>
      <w:pPr>
        <w:ind w:left="6120" w:hanging="360"/>
      </w:pPr>
    </w:lvl>
    <w:lvl w:ilvl="8" w:tplc="0DC24852" w:tentative="1">
      <w:start w:val="1"/>
      <w:numFmt w:val="lowerRoman"/>
      <w:lvlText w:val="%9."/>
      <w:lvlJc w:val="right"/>
      <w:pPr>
        <w:ind w:left="6840" w:hanging="180"/>
      </w:pPr>
    </w:lvl>
  </w:abstractNum>
  <w:abstractNum w:abstractNumId="21" w15:restartNumberingAfterBreak="0">
    <w:nsid w:val="504C36BC"/>
    <w:multiLevelType w:val="hybridMultilevel"/>
    <w:tmpl w:val="2D56AE66"/>
    <w:lvl w:ilvl="0" w:tplc="1E9EF382">
      <w:start w:val="1"/>
      <w:numFmt w:val="decimal"/>
      <w:lvlText w:val="%1."/>
      <w:lvlJc w:val="left"/>
      <w:pPr>
        <w:ind w:left="1146" w:hanging="360"/>
      </w:pPr>
    </w:lvl>
    <w:lvl w:ilvl="1" w:tplc="70027578" w:tentative="1">
      <w:start w:val="1"/>
      <w:numFmt w:val="lowerLetter"/>
      <w:lvlText w:val="%2."/>
      <w:lvlJc w:val="left"/>
      <w:pPr>
        <w:ind w:left="1866" w:hanging="360"/>
      </w:pPr>
    </w:lvl>
    <w:lvl w:ilvl="2" w:tplc="19A08328" w:tentative="1">
      <w:start w:val="1"/>
      <w:numFmt w:val="lowerRoman"/>
      <w:lvlText w:val="%3."/>
      <w:lvlJc w:val="right"/>
      <w:pPr>
        <w:ind w:left="2586" w:hanging="180"/>
      </w:pPr>
    </w:lvl>
    <w:lvl w:ilvl="3" w:tplc="208289FE" w:tentative="1">
      <w:start w:val="1"/>
      <w:numFmt w:val="decimal"/>
      <w:lvlText w:val="%4."/>
      <w:lvlJc w:val="left"/>
      <w:pPr>
        <w:ind w:left="3306" w:hanging="360"/>
      </w:pPr>
    </w:lvl>
    <w:lvl w:ilvl="4" w:tplc="44EA1BAC" w:tentative="1">
      <w:start w:val="1"/>
      <w:numFmt w:val="lowerLetter"/>
      <w:lvlText w:val="%5."/>
      <w:lvlJc w:val="left"/>
      <w:pPr>
        <w:ind w:left="4026" w:hanging="360"/>
      </w:pPr>
    </w:lvl>
    <w:lvl w:ilvl="5" w:tplc="E294FC38" w:tentative="1">
      <w:start w:val="1"/>
      <w:numFmt w:val="lowerRoman"/>
      <w:lvlText w:val="%6."/>
      <w:lvlJc w:val="right"/>
      <w:pPr>
        <w:ind w:left="4746" w:hanging="180"/>
      </w:pPr>
    </w:lvl>
    <w:lvl w:ilvl="6" w:tplc="89807EF4" w:tentative="1">
      <w:start w:val="1"/>
      <w:numFmt w:val="decimal"/>
      <w:lvlText w:val="%7."/>
      <w:lvlJc w:val="left"/>
      <w:pPr>
        <w:ind w:left="5466" w:hanging="360"/>
      </w:pPr>
    </w:lvl>
    <w:lvl w:ilvl="7" w:tplc="B6D0EC68" w:tentative="1">
      <w:start w:val="1"/>
      <w:numFmt w:val="lowerLetter"/>
      <w:lvlText w:val="%8."/>
      <w:lvlJc w:val="left"/>
      <w:pPr>
        <w:ind w:left="6186" w:hanging="360"/>
      </w:pPr>
    </w:lvl>
    <w:lvl w:ilvl="8" w:tplc="FF4E1356" w:tentative="1">
      <w:start w:val="1"/>
      <w:numFmt w:val="lowerRoman"/>
      <w:lvlText w:val="%9."/>
      <w:lvlJc w:val="right"/>
      <w:pPr>
        <w:ind w:left="6906" w:hanging="180"/>
      </w:pPr>
    </w:lvl>
  </w:abstractNum>
  <w:abstractNum w:abstractNumId="22" w15:restartNumberingAfterBreak="0">
    <w:nsid w:val="548B3290"/>
    <w:multiLevelType w:val="hybridMultilevel"/>
    <w:tmpl w:val="ECCE649A"/>
    <w:lvl w:ilvl="0" w:tplc="2BA6E6FE">
      <w:start w:val="1"/>
      <w:numFmt w:val="lowerLetter"/>
      <w:lvlText w:val="%1."/>
      <w:lvlJc w:val="left"/>
      <w:pPr>
        <w:ind w:left="1195" w:hanging="360"/>
      </w:pPr>
    </w:lvl>
    <w:lvl w:ilvl="1" w:tplc="2A30B634" w:tentative="1">
      <w:start w:val="1"/>
      <w:numFmt w:val="lowerLetter"/>
      <w:lvlText w:val="%2."/>
      <w:lvlJc w:val="left"/>
      <w:pPr>
        <w:ind w:left="1915" w:hanging="360"/>
      </w:pPr>
    </w:lvl>
    <w:lvl w:ilvl="2" w:tplc="91BA1E3A" w:tentative="1">
      <w:start w:val="1"/>
      <w:numFmt w:val="lowerRoman"/>
      <w:lvlText w:val="%3."/>
      <w:lvlJc w:val="right"/>
      <w:pPr>
        <w:ind w:left="2635" w:hanging="180"/>
      </w:pPr>
    </w:lvl>
    <w:lvl w:ilvl="3" w:tplc="DD5C99CE" w:tentative="1">
      <w:start w:val="1"/>
      <w:numFmt w:val="decimal"/>
      <w:lvlText w:val="%4."/>
      <w:lvlJc w:val="left"/>
      <w:pPr>
        <w:ind w:left="3355" w:hanging="360"/>
      </w:pPr>
    </w:lvl>
    <w:lvl w:ilvl="4" w:tplc="EEC0D654" w:tentative="1">
      <w:start w:val="1"/>
      <w:numFmt w:val="lowerLetter"/>
      <w:lvlText w:val="%5."/>
      <w:lvlJc w:val="left"/>
      <w:pPr>
        <w:ind w:left="4075" w:hanging="360"/>
      </w:pPr>
    </w:lvl>
    <w:lvl w:ilvl="5" w:tplc="139ED488" w:tentative="1">
      <w:start w:val="1"/>
      <w:numFmt w:val="lowerRoman"/>
      <w:lvlText w:val="%6."/>
      <w:lvlJc w:val="right"/>
      <w:pPr>
        <w:ind w:left="4795" w:hanging="180"/>
      </w:pPr>
    </w:lvl>
    <w:lvl w:ilvl="6" w:tplc="DB7473AC" w:tentative="1">
      <w:start w:val="1"/>
      <w:numFmt w:val="decimal"/>
      <w:lvlText w:val="%7."/>
      <w:lvlJc w:val="left"/>
      <w:pPr>
        <w:ind w:left="5515" w:hanging="360"/>
      </w:pPr>
    </w:lvl>
    <w:lvl w:ilvl="7" w:tplc="233C2836" w:tentative="1">
      <w:start w:val="1"/>
      <w:numFmt w:val="lowerLetter"/>
      <w:lvlText w:val="%8."/>
      <w:lvlJc w:val="left"/>
      <w:pPr>
        <w:ind w:left="6235" w:hanging="360"/>
      </w:pPr>
    </w:lvl>
    <w:lvl w:ilvl="8" w:tplc="2BDC150C" w:tentative="1">
      <w:start w:val="1"/>
      <w:numFmt w:val="lowerRoman"/>
      <w:lvlText w:val="%9."/>
      <w:lvlJc w:val="right"/>
      <w:pPr>
        <w:ind w:left="6955" w:hanging="180"/>
      </w:pPr>
    </w:lvl>
  </w:abstractNum>
  <w:abstractNum w:abstractNumId="23" w15:restartNumberingAfterBreak="0">
    <w:nsid w:val="56151D91"/>
    <w:multiLevelType w:val="hybridMultilevel"/>
    <w:tmpl w:val="9E2C8F62"/>
    <w:lvl w:ilvl="0" w:tplc="3AAAF212">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170540F"/>
    <w:multiLevelType w:val="hybridMultilevel"/>
    <w:tmpl w:val="DEE8EBA4"/>
    <w:lvl w:ilvl="0" w:tplc="FB1E3CB8">
      <w:start w:val="1"/>
      <w:numFmt w:val="decimal"/>
      <w:lvlText w:val="%1."/>
      <w:lvlJc w:val="left"/>
      <w:pPr>
        <w:tabs>
          <w:tab w:val="num" w:pos="945"/>
        </w:tabs>
        <w:ind w:left="945" w:hanging="405"/>
      </w:pPr>
      <w:rPr>
        <w:rFonts w:ascii="Arial" w:eastAsia="Times New Roman" w:hAnsi="Arial" w:cs="Arial"/>
        <w:b w:val="0"/>
        <w:sz w:val="22"/>
        <w:szCs w:val="22"/>
      </w:rPr>
    </w:lvl>
    <w:lvl w:ilvl="1" w:tplc="F2E6F566" w:tentative="1">
      <w:start w:val="1"/>
      <w:numFmt w:val="lowerLetter"/>
      <w:lvlText w:val="%2."/>
      <w:lvlJc w:val="left"/>
      <w:pPr>
        <w:tabs>
          <w:tab w:val="num" w:pos="1620"/>
        </w:tabs>
        <w:ind w:left="1620" w:hanging="360"/>
      </w:pPr>
    </w:lvl>
    <w:lvl w:ilvl="2" w:tplc="0160FEB2" w:tentative="1">
      <w:start w:val="1"/>
      <w:numFmt w:val="lowerRoman"/>
      <w:lvlText w:val="%3."/>
      <w:lvlJc w:val="right"/>
      <w:pPr>
        <w:tabs>
          <w:tab w:val="num" w:pos="2340"/>
        </w:tabs>
        <w:ind w:left="2340" w:hanging="180"/>
      </w:pPr>
    </w:lvl>
    <w:lvl w:ilvl="3" w:tplc="BEB237BA" w:tentative="1">
      <w:start w:val="1"/>
      <w:numFmt w:val="decimal"/>
      <w:lvlText w:val="%4."/>
      <w:lvlJc w:val="left"/>
      <w:pPr>
        <w:tabs>
          <w:tab w:val="num" w:pos="3060"/>
        </w:tabs>
        <w:ind w:left="3060" w:hanging="360"/>
      </w:pPr>
    </w:lvl>
    <w:lvl w:ilvl="4" w:tplc="580E8A1C" w:tentative="1">
      <w:start w:val="1"/>
      <w:numFmt w:val="lowerLetter"/>
      <w:lvlText w:val="%5."/>
      <w:lvlJc w:val="left"/>
      <w:pPr>
        <w:tabs>
          <w:tab w:val="num" w:pos="3780"/>
        </w:tabs>
        <w:ind w:left="3780" w:hanging="360"/>
      </w:pPr>
    </w:lvl>
    <w:lvl w:ilvl="5" w:tplc="C8A637E8" w:tentative="1">
      <w:start w:val="1"/>
      <w:numFmt w:val="lowerRoman"/>
      <w:lvlText w:val="%6."/>
      <w:lvlJc w:val="right"/>
      <w:pPr>
        <w:tabs>
          <w:tab w:val="num" w:pos="4500"/>
        </w:tabs>
        <w:ind w:left="4500" w:hanging="180"/>
      </w:pPr>
    </w:lvl>
    <w:lvl w:ilvl="6" w:tplc="14B0EBA2" w:tentative="1">
      <w:start w:val="1"/>
      <w:numFmt w:val="decimal"/>
      <w:lvlText w:val="%7."/>
      <w:lvlJc w:val="left"/>
      <w:pPr>
        <w:tabs>
          <w:tab w:val="num" w:pos="5220"/>
        </w:tabs>
        <w:ind w:left="5220" w:hanging="360"/>
      </w:pPr>
    </w:lvl>
    <w:lvl w:ilvl="7" w:tplc="64688794" w:tentative="1">
      <w:start w:val="1"/>
      <w:numFmt w:val="lowerLetter"/>
      <w:lvlText w:val="%8."/>
      <w:lvlJc w:val="left"/>
      <w:pPr>
        <w:tabs>
          <w:tab w:val="num" w:pos="5940"/>
        </w:tabs>
        <w:ind w:left="5940" w:hanging="360"/>
      </w:pPr>
    </w:lvl>
    <w:lvl w:ilvl="8" w:tplc="DBDE7EBC" w:tentative="1">
      <w:start w:val="1"/>
      <w:numFmt w:val="lowerRoman"/>
      <w:lvlText w:val="%9."/>
      <w:lvlJc w:val="right"/>
      <w:pPr>
        <w:tabs>
          <w:tab w:val="num" w:pos="6660"/>
        </w:tabs>
        <w:ind w:left="6660" w:hanging="180"/>
      </w:pPr>
    </w:lvl>
  </w:abstractNum>
  <w:abstractNum w:abstractNumId="25" w15:restartNumberingAfterBreak="0">
    <w:nsid w:val="704B4819"/>
    <w:multiLevelType w:val="hybridMultilevel"/>
    <w:tmpl w:val="37726F32"/>
    <w:lvl w:ilvl="0" w:tplc="F31AE0D4">
      <w:start w:val="1"/>
      <w:numFmt w:val="decimal"/>
      <w:lvlText w:val="%1."/>
      <w:lvlJc w:val="left"/>
      <w:pPr>
        <w:ind w:left="1146" w:hanging="360"/>
      </w:pPr>
    </w:lvl>
    <w:lvl w:ilvl="1" w:tplc="CD9683BC" w:tentative="1">
      <w:start w:val="1"/>
      <w:numFmt w:val="lowerLetter"/>
      <w:lvlText w:val="%2."/>
      <w:lvlJc w:val="left"/>
      <w:pPr>
        <w:ind w:left="1866" w:hanging="360"/>
      </w:pPr>
    </w:lvl>
    <w:lvl w:ilvl="2" w:tplc="5D46E2B8" w:tentative="1">
      <w:start w:val="1"/>
      <w:numFmt w:val="lowerRoman"/>
      <w:lvlText w:val="%3."/>
      <w:lvlJc w:val="right"/>
      <w:pPr>
        <w:ind w:left="2586" w:hanging="180"/>
      </w:pPr>
    </w:lvl>
    <w:lvl w:ilvl="3" w:tplc="47D2A57C" w:tentative="1">
      <w:start w:val="1"/>
      <w:numFmt w:val="decimal"/>
      <w:lvlText w:val="%4."/>
      <w:lvlJc w:val="left"/>
      <w:pPr>
        <w:ind w:left="3306" w:hanging="360"/>
      </w:pPr>
    </w:lvl>
    <w:lvl w:ilvl="4" w:tplc="2AF436FA" w:tentative="1">
      <w:start w:val="1"/>
      <w:numFmt w:val="lowerLetter"/>
      <w:lvlText w:val="%5."/>
      <w:lvlJc w:val="left"/>
      <w:pPr>
        <w:ind w:left="4026" w:hanging="360"/>
      </w:pPr>
    </w:lvl>
    <w:lvl w:ilvl="5" w:tplc="6A141516" w:tentative="1">
      <w:start w:val="1"/>
      <w:numFmt w:val="lowerRoman"/>
      <w:lvlText w:val="%6."/>
      <w:lvlJc w:val="right"/>
      <w:pPr>
        <w:ind w:left="4746" w:hanging="180"/>
      </w:pPr>
    </w:lvl>
    <w:lvl w:ilvl="6" w:tplc="51E8B5A0" w:tentative="1">
      <w:start w:val="1"/>
      <w:numFmt w:val="decimal"/>
      <w:lvlText w:val="%7."/>
      <w:lvlJc w:val="left"/>
      <w:pPr>
        <w:ind w:left="5466" w:hanging="360"/>
      </w:pPr>
    </w:lvl>
    <w:lvl w:ilvl="7" w:tplc="2FA8A556" w:tentative="1">
      <w:start w:val="1"/>
      <w:numFmt w:val="lowerLetter"/>
      <w:lvlText w:val="%8."/>
      <w:lvlJc w:val="left"/>
      <w:pPr>
        <w:ind w:left="6186" w:hanging="360"/>
      </w:pPr>
    </w:lvl>
    <w:lvl w:ilvl="8" w:tplc="56DC8CD8" w:tentative="1">
      <w:start w:val="1"/>
      <w:numFmt w:val="lowerRoman"/>
      <w:lvlText w:val="%9."/>
      <w:lvlJc w:val="right"/>
      <w:pPr>
        <w:ind w:left="6906" w:hanging="180"/>
      </w:pPr>
    </w:lvl>
  </w:abstractNum>
  <w:abstractNum w:abstractNumId="26" w15:restartNumberingAfterBreak="0">
    <w:nsid w:val="71CD1B65"/>
    <w:multiLevelType w:val="hybridMultilevel"/>
    <w:tmpl w:val="225EBE58"/>
    <w:lvl w:ilvl="0" w:tplc="368C1882">
      <w:start w:val="1"/>
      <w:numFmt w:val="decimal"/>
      <w:lvlText w:val="%1."/>
      <w:lvlJc w:val="left"/>
      <w:pPr>
        <w:tabs>
          <w:tab w:val="num" w:pos="1440"/>
        </w:tabs>
        <w:ind w:left="1440" w:hanging="360"/>
      </w:pPr>
      <w:rPr>
        <w:b w:val="0"/>
      </w:rPr>
    </w:lvl>
    <w:lvl w:ilvl="1" w:tplc="82962606" w:tentative="1">
      <w:start w:val="1"/>
      <w:numFmt w:val="lowerLetter"/>
      <w:lvlText w:val="%2."/>
      <w:lvlJc w:val="left"/>
      <w:pPr>
        <w:tabs>
          <w:tab w:val="num" w:pos="2160"/>
        </w:tabs>
        <w:ind w:left="2160" w:hanging="360"/>
      </w:pPr>
    </w:lvl>
    <w:lvl w:ilvl="2" w:tplc="379EEFE4" w:tentative="1">
      <w:start w:val="1"/>
      <w:numFmt w:val="lowerRoman"/>
      <w:lvlText w:val="%3."/>
      <w:lvlJc w:val="right"/>
      <w:pPr>
        <w:tabs>
          <w:tab w:val="num" w:pos="2880"/>
        </w:tabs>
        <w:ind w:left="2880" w:hanging="180"/>
      </w:pPr>
    </w:lvl>
    <w:lvl w:ilvl="3" w:tplc="9170075E" w:tentative="1">
      <w:start w:val="1"/>
      <w:numFmt w:val="decimal"/>
      <w:lvlText w:val="%4."/>
      <w:lvlJc w:val="left"/>
      <w:pPr>
        <w:tabs>
          <w:tab w:val="num" w:pos="3600"/>
        </w:tabs>
        <w:ind w:left="3600" w:hanging="360"/>
      </w:pPr>
    </w:lvl>
    <w:lvl w:ilvl="4" w:tplc="FCD292A6" w:tentative="1">
      <w:start w:val="1"/>
      <w:numFmt w:val="lowerLetter"/>
      <w:lvlText w:val="%5."/>
      <w:lvlJc w:val="left"/>
      <w:pPr>
        <w:tabs>
          <w:tab w:val="num" w:pos="4320"/>
        </w:tabs>
        <w:ind w:left="4320" w:hanging="360"/>
      </w:pPr>
    </w:lvl>
    <w:lvl w:ilvl="5" w:tplc="8EF24DF4" w:tentative="1">
      <w:start w:val="1"/>
      <w:numFmt w:val="lowerRoman"/>
      <w:lvlText w:val="%6."/>
      <w:lvlJc w:val="right"/>
      <w:pPr>
        <w:tabs>
          <w:tab w:val="num" w:pos="5040"/>
        </w:tabs>
        <w:ind w:left="5040" w:hanging="180"/>
      </w:pPr>
    </w:lvl>
    <w:lvl w:ilvl="6" w:tplc="01DA7C6A" w:tentative="1">
      <w:start w:val="1"/>
      <w:numFmt w:val="decimal"/>
      <w:lvlText w:val="%7."/>
      <w:lvlJc w:val="left"/>
      <w:pPr>
        <w:tabs>
          <w:tab w:val="num" w:pos="5760"/>
        </w:tabs>
        <w:ind w:left="5760" w:hanging="360"/>
      </w:pPr>
    </w:lvl>
    <w:lvl w:ilvl="7" w:tplc="8BA497CC" w:tentative="1">
      <w:start w:val="1"/>
      <w:numFmt w:val="lowerLetter"/>
      <w:lvlText w:val="%8."/>
      <w:lvlJc w:val="left"/>
      <w:pPr>
        <w:tabs>
          <w:tab w:val="num" w:pos="6480"/>
        </w:tabs>
        <w:ind w:left="6480" w:hanging="360"/>
      </w:pPr>
    </w:lvl>
    <w:lvl w:ilvl="8" w:tplc="D9088A88" w:tentative="1">
      <w:start w:val="1"/>
      <w:numFmt w:val="lowerRoman"/>
      <w:lvlText w:val="%9."/>
      <w:lvlJc w:val="right"/>
      <w:pPr>
        <w:tabs>
          <w:tab w:val="num" w:pos="7200"/>
        </w:tabs>
        <w:ind w:left="7200" w:hanging="180"/>
      </w:pPr>
    </w:lvl>
  </w:abstractNum>
  <w:abstractNum w:abstractNumId="27" w15:restartNumberingAfterBreak="0">
    <w:nsid w:val="78854E15"/>
    <w:multiLevelType w:val="hybridMultilevel"/>
    <w:tmpl w:val="613211B2"/>
    <w:lvl w:ilvl="0" w:tplc="43B28AF0">
      <w:start w:val="10"/>
      <w:numFmt w:val="decimal"/>
      <w:lvlText w:val="%1."/>
      <w:lvlJc w:val="left"/>
      <w:pPr>
        <w:ind w:left="900" w:hanging="360"/>
      </w:pPr>
      <w:rPr>
        <w:rFonts w:hint="default"/>
      </w:rPr>
    </w:lvl>
    <w:lvl w:ilvl="1" w:tplc="A3740906" w:tentative="1">
      <w:start w:val="1"/>
      <w:numFmt w:val="lowerLetter"/>
      <w:lvlText w:val="%2."/>
      <w:lvlJc w:val="left"/>
      <w:pPr>
        <w:ind w:left="1440" w:hanging="360"/>
      </w:pPr>
    </w:lvl>
    <w:lvl w:ilvl="2" w:tplc="8126295E" w:tentative="1">
      <w:start w:val="1"/>
      <w:numFmt w:val="lowerRoman"/>
      <w:lvlText w:val="%3."/>
      <w:lvlJc w:val="right"/>
      <w:pPr>
        <w:ind w:left="2160" w:hanging="180"/>
      </w:pPr>
    </w:lvl>
    <w:lvl w:ilvl="3" w:tplc="7F58CEAA" w:tentative="1">
      <w:start w:val="1"/>
      <w:numFmt w:val="decimal"/>
      <w:lvlText w:val="%4."/>
      <w:lvlJc w:val="left"/>
      <w:pPr>
        <w:ind w:left="2880" w:hanging="360"/>
      </w:pPr>
    </w:lvl>
    <w:lvl w:ilvl="4" w:tplc="0BF65036" w:tentative="1">
      <w:start w:val="1"/>
      <w:numFmt w:val="lowerLetter"/>
      <w:lvlText w:val="%5."/>
      <w:lvlJc w:val="left"/>
      <w:pPr>
        <w:ind w:left="3600" w:hanging="360"/>
      </w:pPr>
    </w:lvl>
    <w:lvl w:ilvl="5" w:tplc="AB86D8C0" w:tentative="1">
      <w:start w:val="1"/>
      <w:numFmt w:val="lowerRoman"/>
      <w:lvlText w:val="%6."/>
      <w:lvlJc w:val="right"/>
      <w:pPr>
        <w:ind w:left="4320" w:hanging="180"/>
      </w:pPr>
    </w:lvl>
    <w:lvl w:ilvl="6" w:tplc="CE4E2908" w:tentative="1">
      <w:start w:val="1"/>
      <w:numFmt w:val="decimal"/>
      <w:lvlText w:val="%7."/>
      <w:lvlJc w:val="left"/>
      <w:pPr>
        <w:ind w:left="5040" w:hanging="360"/>
      </w:pPr>
    </w:lvl>
    <w:lvl w:ilvl="7" w:tplc="7BC47DBA" w:tentative="1">
      <w:start w:val="1"/>
      <w:numFmt w:val="lowerLetter"/>
      <w:lvlText w:val="%8."/>
      <w:lvlJc w:val="left"/>
      <w:pPr>
        <w:ind w:left="5760" w:hanging="360"/>
      </w:pPr>
    </w:lvl>
    <w:lvl w:ilvl="8" w:tplc="E1BEE474" w:tentative="1">
      <w:start w:val="1"/>
      <w:numFmt w:val="lowerRoman"/>
      <w:lvlText w:val="%9."/>
      <w:lvlJc w:val="right"/>
      <w:pPr>
        <w:ind w:left="6480" w:hanging="180"/>
      </w:pPr>
    </w:lvl>
  </w:abstractNum>
  <w:abstractNum w:abstractNumId="28" w15:restartNumberingAfterBreak="0">
    <w:nsid w:val="79B27DD6"/>
    <w:multiLevelType w:val="hybridMultilevel"/>
    <w:tmpl w:val="B126ABCE"/>
    <w:lvl w:ilvl="0" w:tplc="B68A4EA8">
      <w:start w:val="1"/>
      <w:numFmt w:val="decimal"/>
      <w:lvlText w:val="%1."/>
      <w:lvlJc w:val="left"/>
      <w:pPr>
        <w:ind w:left="360" w:hanging="360"/>
      </w:pPr>
      <w:rPr>
        <w:rFonts w:hint="default"/>
        <w:b w:val="0"/>
      </w:rPr>
    </w:lvl>
    <w:lvl w:ilvl="1" w:tplc="D3BC78E0">
      <w:start w:val="1"/>
      <w:numFmt w:val="lowerLetter"/>
      <w:lvlText w:val="%2."/>
      <w:lvlJc w:val="left"/>
      <w:pPr>
        <w:ind w:left="1440" w:hanging="360"/>
      </w:pPr>
    </w:lvl>
    <w:lvl w:ilvl="2" w:tplc="C65AE966">
      <w:start w:val="1"/>
      <w:numFmt w:val="lowerRoman"/>
      <w:lvlText w:val="%3."/>
      <w:lvlJc w:val="right"/>
      <w:pPr>
        <w:ind w:left="2160" w:hanging="180"/>
      </w:pPr>
    </w:lvl>
    <w:lvl w:ilvl="3" w:tplc="767E2C6E">
      <w:start w:val="1"/>
      <w:numFmt w:val="decimal"/>
      <w:lvlText w:val="%4."/>
      <w:lvlJc w:val="left"/>
      <w:pPr>
        <w:ind w:left="2880" w:hanging="360"/>
      </w:pPr>
    </w:lvl>
    <w:lvl w:ilvl="4" w:tplc="F0E415F8">
      <w:start w:val="1"/>
      <w:numFmt w:val="lowerLetter"/>
      <w:lvlText w:val="%5."/>
      <w:lvlJc w:val="left"/>
      <w:pPr>
        <w:ind w:left="3600" w:hanging="360"/>
      </w:pPr>
    </w:lvl>
    <w:lvl w:ilvl="5" w:tplc="1A98C136">
      <w:start w:val="1"/>
      <w:numFmt w:val="lowerRoman"/>
      <w:lvlText w:val="%6."/>
      <w:lvlJc w:val="right"/>
      <w:pPr>
        <w:ind w:left="4320" w:hanging="180"/>
      </w:pPr>
    </w:lvl>
    <w:lvl w:ilvl="6" w:tplc="BC06B6FA">
      <w:start w:val="1"/>
      <w:numFmt w:val="decimal"/>
      <w:lvlText w:val="%7."/>
      <w:lvlJc w:val="left"/>
      <w:pPr>
        <w:ind w:left="5040" w:hanging="360"/>
      </w:pPr>
    </w:lvl>
    <w:lvl w:ilvl="7" w:tplc="4A366364">
      <w:start w:val="1"/>
      <w:numFmt w:val="lowerLetter"/>
      <w:lvlText w:val="%8."/>
      <w:lvlJc w:val="left"/>
      <w:pPr>
        <w:ind w:left="5760" w:hanging="360"/>
      </w:pPr>
    </w:lvl>
    <w:lvl w:ilvl="8" w:tplc="6778F1C8">
      <w:start w:val="1"/>
      <w:numFmt w:val="lowerRoman"/>
      <w:lvlText w:val="%9."/>
      <w:lvlJc w:val="right"/>
      <w:pPr>
        <w:ind w:left="6480" w:hanging="180"/>
      </w:pPr>
    </w:lvl>
  </w:abstractNum>
  <w:num w:numId="1" w16cid:durableId="1599363185">
    <w:abstractNumId w:val="12"/>
  </w:num>
  <w:num w:numId="2" w16cid:durableId="1585067397">
    <w:abstractNumId w:val="26"/>
  </w:num>
  <w:num w:numId="3" w16cid:durableId="813378352">
    <w:abstractNumId w:val="24"/>
  </w:num>
  <w:num w:numId="4" w16cid:durableId="114982769">
    <w:abstractNumId w:val="18"/>
  </w:num>
  <w:num w:numId="5" w16cid:durableId="584921214">
    <w:abstractNumId w:val="4"/>
  </w:num>
  <w:num w:numId="6" w16cid:durableId="1037200413">
    <w:abstractNumId w:val="19"/>
  </w:num>
  <w:num w:numId="7" w16cid:durableId="1583952198">
    <w:abstractNumId w:val="8"/>
  </w:num>
  <w:num w:numId="8" w16cid:durableId="413740584">
    <w:abstractNumId w:val="20"/>
  </w:num>
  <w:num w:numId="9" w16cid:durableId="596597231">
    <w:abstractNumId w:val="28"/>
  </w:num>
  <w:num w:numId="10" w16cid:durableId="261836206">
    <w:abstractNumId w:val="3"/>
  </w:num>
  <w:num w:numId="11" w16cid:durableId="1487479178">
    <w:abstractNumId w:val="13"/>
  </w:num>
  <w:num w:numId="12" w16cid:durableId="1386686551">
    <w:abstractNumId w:val="22"/>
  </w:num>
  <w:num w:numId="13" w16cid:durableId="2014071049">
    <w:abstractNumId w:val="11"/>
  </w:num>
  <w:num w:numId="14" w16cid:durableId="1642342902">
    <w:abstractNumId w:val="0"/>
  </w:num>
  <w:num w:numId="15" w16cid:durableId="1520703677">
    <w:abstractNumId w:val="1"/>
  </w:num>
  <w:num w:numId="16" w16cid:durableId="189874762">
    <w:abstractNumId w:val="10"/>
  </w:num>
  <w:num w:numId="17" w16cid:durableId="1204907791">
    <w:abstractNumId w:val="15"/>
  </w:num>
  <w:num w:numId="18" w16cid:durableId="162086335">
    <w:abstractNumId w:val="21"/>
  </w:num>
  <w:num w:numId="19" w16cid:durableId="159659045">
    <w:abstractNumId w:val="27"/>
  </w:num>
  <w:num w:numId="20" w16cid:durableId="1702172795">
    <w:abstractNumId w:val="25"/>
  </w:num>
  <w:num w:numId="21" w16cid:durableId="721945003">
    <w:abstractNumId w:val="17"/>
  </w:num>
  <w:num w:numId="22" w16cid:durableId="1576360089">
    <w:abstractNumId w:val="5"/>
  </w:num>
  <w:num w:numId="23" w16cid:durableId="1173766522">
    <w:abstractNumId w:val="7"/>
  </w:num>
  <w:num w:numId="24" w16cid:durableId="2101290718">
    <w:abstractNumId w:val="16"/>
  </w:num>
  <w:num w:numId="25" w16cid:durableId="739443765">
    <w:abstractNumId w:val="6"/>
  </w:num>
  <w:num w:numId="26" w16cid:durableId="583034685">
    <w:abstractNumId w:val="23"/>
  </w:num>
  <w:num w:numId="27" w16cid:durableId="1301424124">
    <w:abstractNumId w:val="9"/>
  </w:num>
  <w:num w:numId="28" w16cid:durableId="777531414">
    <w:abstractNumId w:val="2"/>
  </w:num>
  <w:num w:numId="29" w16cid:durableId="73475588">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ieśla Piotr (PKN)">
    <w15:presenceInfo w15:providerId="AD" w15:userId="S-1-5-21-515967899-1292428093-839522115-240845"/>
  </w15:person>
  <w15:person w15:author="Cieśla Piotr (ORL)">
    <w15:presenceInfo w15:providerId="AD" w15:userId="S::cieslapi@orlen.pl::4369b1c0-4431-40ad-b98d-3ec19f28ead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trackRevisions/>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089B"/>
    <w:rsid w:val="00022FAE"/>
    <w:rsid w:val="000D477E"/>
    <w:rsid w:val="000F23A5"/>
    <w:rsid w:val="00110565"/>
    <w:rsid w:val="0012787F"/>
    <w:rsid w:val="0014745B"/>
    <w:rsid w:val="00187C7D"/>
    <w:rsid w:val="00191B34"/>
    <w:rsid w:val="00232BCC"/>
    <w:rsid w:val="00253C43"/>
    <w:rsid w:val="00272149"/>
    <w:rsid w:val="002A4E3A"/>
    <w:rsid w:val="00306981"/>
    <w:rsid w:val="00316181"/>
    <w:rsid w:val="00342DD6"/>
    <w:rsid w:val="003A4C8A"/>
    <w:rsid w:val="003B6711"/>
    <w:rsid w:val="00483743"/>
    <w:rsid w:val="004D70F0"/>
    <w:rsid w:val="005A6AFE"/>
    <w:rsid w:val="005B4F83"/>
    <w:rsid w:val="00640B12"/>
    <w:rsid w:val="00652623"/>
    <w:rsid w:val="006826C2"/>
    <w:rsid w:val="00692A73"/>
    <w:rsid w:val="007A0083"/>
    <w:rsid w:val="0081398C"/>
    <w:rsid w:val="0082089B"/>
    <w:rsid w:val="0086474B"/>
    <w:rsid w:val="00992818"/>
    <w:rsid w:val="00A02D6B"/>
    <w:rsid w:val="00A06324"/>
    <w:rsid w:val="00B053ED"/>
    <w:rsid w:val="00BB327B"/>
    <w:rsid w:val="00BD624A"/>
    <w:rsid w:val="00CF63C6"/>
    <w:rsid w:val="00D025D9"/>
    <w:rsid w:val="00D44261"/>
    <w:rsid w:val="00D60B29"/>
    <w:rsid w:val="00D80D31"/>
    <w:rsid w:val="00D85F20"/>
    <w:rsid w:val="00DC196F"/>
    <w:rsid w:val="00DD27CB"/>
    <w:rsid w:val="00DF732D"/>
    <w:rsid w:val="00E25BDE"/>
    <w:rsid w:val="00E30436"/>
    <w:rsid w:val="00EB43D6"/>
    <w:rsid w:val="00EC5BAC"/>
    <w:rsid w:val="00EF7E8F"/>
    <w:rsid w:val="00F069CF"/>
    <w:rsid w:val="00F24F77"/>
    <w:rsid w:val="00F27828"/>
    <w:rsid w:val="00F3076C"/>
    <w:rsid w:val="00F8612F"/>
    <w:rsid w:val="00FB30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C85BE"/>
  <w15:docId w15:val="{81FCB647-FA85-43B1-93DA-03ECC08BC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56092"/>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1">
    <w:name w:val="Znak Znak1"/>
    <w:basedOn w:val="Normalny"/>
    <w:rsid w:val="00456092"/>
    <w:pPr>
      <w:spacing w:line="360" w:lineRule="auto"/>
      <w:jc w:val="both"/>
    </w:pPr>
    <w:rPr>
      <w:rFonts w:ascii="Verdana" w:hAnsi="Verdana"/>
      <w:sz w:val="20"/>
      <w:szCs w:val="20"/>
    </w:rPr>
  </w:style>
  <w:style w:type="paragraph" w:styleId="Akapitzlist">
    <w:name w:val="List Paragraph"/>
    <w:basedOn w:val="Normalny"/>
    <w:uiPriority w:val="34"/>
    <w:qFormat/>
    <w:rsid w:val="00456092"/>
    <w:pPr>
      <w:ind w:left="720"/>
      <w:contextualSpacing/>
    </w:pPr>
  </w:style>
  <w:style w:type="paragraph" w:styleId="Tekstdymka">
    <w:name w:val="Balloon Text"/>
    <w:basedOn w:val="Normalny"/>
    <w:link w:val="TekstdymkaZnak"/>
    <w:uiPriority w:val="99"/>
    <w:semiHidden/>
    <w:unhideWhenUsed/>
    <w:rsid w:val="00D5240A"/>
    <w:rPr>
      <w:rFonts w:ascii="Tahoma" w:hAnsi="Tahoma" w:cs="Tahoma"/>
      <w:sz w:val="16"/>
      <w:szCs w:val="16"/>
    </w:rPr>
  </w:style>
  <w:style w:type="character" w:customStyle="1" w:styleId="TekstdymkaZnak">
    <w:name w:val="Tekst dymka Znak"/>
    <w:basedOn w:val="Domylnaczcionkaakapitu"/>
    <w:link w:val="Tekstdymka"/>
    <w:uiPriority w:val="99"/>
    <w:semiHidden/>
    <w:rsid w:val="00D5240A"/>
    <w:rPr>
      <w:rFonts w:ascii="Tahoma" w:eastAsia="Times New Roman" w:hAnsi="Tahoma" w:cs="Tahoma"/>
      <w:sz w:val="16"/>
      <w:szCs w:val="16"/>
    </w:rPr>
  </w:style>
  <w:style w:type="paragraph" w:styleId="Nagwek">
    <w:name w:val="header"/>
    <w:basedOn w:val="Normalny"/>
    <w:link w:val="NagwekZnak"/>
    <w:uiPriority w:val="99"/>
    <w:unhideWhenUsed/>
    <w:rsid w:val="00E5751E"/>
    <w:pPr>
      <w:tabs>
        <w:tab w:val="center" w:pos="4536"/>
        <w:tab w:val="right" w:pos="9072"/>
      </w:tabs>
    </w:pPr>
  </w:style>
  <w:style w:type="character" w:customStyle="1" w:styleId="NagwekZnak">
    <w:name w:val="Nagłówek Znak"/>
    <w:basedOn w:val="Domylnaczcionkaakapitu"/>
    <w:link w:val="Nagwek"/>
    <w:uiPriority w:val="99"/>
    <w:rsid w:val="00E5751E"/>
    <w:rPr>
      <w:rFonts w:ascii="Times New Roman" w:eastAsia="Times New Roman" w:hAnsi="Times New Roman"/>
      <w:sz w:val="24"/>
      <w:szCs w:val="24"/>
    </w:rPr>
  </w:style>
  <w:style w:type="paragraph" w:styleId="Stopka">
    <w:name w:val="footer"/>
    <w:basedOn w:val="Normalny"/>
    <w:link w:val="StopkaZnak"/>
    <w:uiPriority w:val="99"/>
    <w:unhideWhenUsed/>
    <w:rsid w:val="00E5751E"/>
    <w:pPr>
      <w:tabs>
        <w:tab w:val="center" w:pos="4536"/>
        <w:tab w:val="right" w:pos="9072"/>
      </w:tabs>
    </w:pPr>
  </w:style>
  <w:style w:type="character" w:customStyle="1" w:styleId="StopkaZnak">
    <w:name w:val="Stopka Znak"/>
    <w:basedOn w:val="Domylnaczcionkaakapitu"/>
    <w:link w:val="Stopka"/>
    <w:uiPriority w:val="99"/>
    <w:rsid w:val="00E5751E"/>
    <w:rPr>
      <w:rFonts w:ascii="Times New Roman" w:eastAsia="Times New Roman" w:hAnsi="Times New Roman"/>
      <w:sz w:val="24"/>
      <w:szCs w:val="24"/>
    </w:rPr>
  </w:style>
  <w:style w:type="character" w:styleId="Odwoaniedokomentarza">
    <w:name w:val="annotation reference"/>
    <w:basedOn w:val="Domylnaczcionkaakapitu"/>
    <w:uiPriority w:val="99"/>
    <w:semiHidden/>
    <w:unhideWhenUsed/>
    <w:rsid w:val="0000371F"/>
    <w:rPr>
      <w:sz w:val="16"/>
      <w:szCs w:val="16"/>
    </w:rPr>
  </w:style>
  <w:style w:type="paragraph" w:styleId="Tekstkomentarza">
    <w:name w:val="annotation text"/>
    <w:basedOn w:val="Normalny"/>
    <w:link w:val="TekstkomentarzaZnak"/>
    <w:uiPriority w:val="99"/>
    <w:semiHidden/>
    <w:unhideWhenUsed/>
    <w:rsid w:val="0000371F"/>
    <w:rPr>
      <w:sz w:val="20"/>
      <w:szCs w:val="20"/>
    </w:rPr>
  </w:style>
  <w:style w:type="character" w:customStyle="1" w:styleId="TekstkomentarzaZnak">
    <w:name w:val="Tekst komentarza Znak"/>
    <w:basedOn w:val="Domylnaczcionkaakapitu"/>
    <w:link w:val="Tekstkomentarza"/>
    <w:uiPriority w:val="99"/>
    <w:semiHidden/>
    <w:rsid w:val="0000371F"/>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00371F"/>
    <w:rPr>
      <w:b/>
      <w:bCs/>
    </w:rPr>
  </w:style>
  <w:style w:type="character" w:customStyle="1" w:styleId="TematkomentarzaZnak">
    <w:name w:val="Temat komentarza Znak"/>
    <w:basedOn w:val="TekstkomentarzaZnak"/>
    <w:link w:val="Tematkomentarza"/>
    <w:uiPriority w:val="99"/>
    <w:semiHidden/>
    <w:rsid w:val="0000371F"/>
    <w:rPr>
      <w:rFonts w:ascii="Times New Roman" w:eastAsia="Times New Roman" w:hAnsi="Times New Roman"/>
      <w:b/>
      <w:bCs/>
    </w:rPr>
  </w:style>
  <w:style w:type="paragraph" w:styleId="Poprawka">
    <w:name w:val="Revision"/>
    <w:hidden/>
    <w:uiPriority w:val="99"/>
    <w:semiHidden/>
    <w:rsid w:val="003B6711"/>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2410</Words>
  <Characters>15019</Characters>
  <Application>Microsoft Office Word</Application>
  <DocSecurity>0</DocSecurity>
  <Lines>366</Lines>
  <Paragraphs>272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Borowska</dc:creator>
  <cp:lastModifiedBy>Cieśla Piotr (ORL)</cp:lastModifiedBy>
  <cp:revision>3</cp:revision>
  <cp:lastPrinted>2017-11-13T09:46:00Z</cp:lastPrinted>
  <dcterms:created xsi:type="dcterms:W3CDTF">2025-11-21T08:30:00Z</dcterms:created>
  <dcterms:modified xsi:type="dcterms:W3CDTF">2025-11-21T08:40:00Z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2025-11-21T08:30:14Z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79ada55c-877b-4cc2-b527-31b57a07ac66</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